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16E5" w:rsidRPr="00313D49" w:rsidRDefault="00BF16E5" w:rsidP="00BF16E5">
      <w:pPr>
        <w:rPr>
          <w:rFonts w:ascii="Times New Roman" w:hAnsi="Times New Roman" w:cs="Times New Roman"/>
          <w:lang w:eastAsia="en-US"/>
        </w:rPr>
      </w:pPr>
    </w:p>
    <w:p w:rsidR="00BF16E5" w:rsidRPr="00313D49" w:rsidRDefault="00BF16E5" w:rsidP="00BF16E5">
      <w:pPr>
        <w:rPr>
          <w:rFonts w:ascii="Times New Roman" w:hAnsi="Times New Roman" w:cs="Times New Roman"/>
          <w:lang w:eastAsia="en-US"/>
        </w:rPr>
      </w:pPr>
    </w:p>
    <w:p w:rsidR="00DB206B" w:rsidRPr="00313D49" w:rsidRDefault="00DB206B" w:rsidP="00DB206B">
      <w:pPr>
        <w:spacing w:after="120" w:line="276" w:lineRule="auto"/>
        <w:ind w:right="-15"/>
        <w:jc w:val="center"/>
        <w:rPr>
          <w:rFonts w:ascii="Times New Roman" w:hAnsi="Times New Roman" w:cs="Times New Roman"/>
          <w:bCs/>
          <w:i/>
        </w:rPr>
      </w:pPr>
    </w:p>
    <w:p w:rsidR="00DB206B" w:rsidRPr="00313D49" w:rsidRDefault="00874D2B" w:rsidP="00DB206B">
      <w:pPr>
        <w:spacing w:after="120" w:line="276" w:lineRule="auto"/>
        <w:ind w:right="-15"/>
        <w:jc w:val="center"/>
        <w:rPr>
          <w:rFonts w:ascii="Times New Roman" w:hAnsi="Times New Roman" w:cs="Times New Roman"/>
          <w:bCs/>
        </w:rPr>
      </w:pPr>
      <w:r>
        <w:rPr>
          <w:rFonts w:ascii="Times New Roman" w:hAnsi="Times New Roman" w:cs="Times New Roman"/>
          <w:bCs/>
        </w:rPr>
        <w:t>TERMO DE REFERÊNCIA</w:t>
      </w:r>
    </w:p>
    <w:p w:rsidR="00DB206B" w:rsidRPr="00313D49" w:rsidRDefault="00DB206B" w:rsidP="00DB206B">
      <w:pPr>
        <w:spacing w:after="120" w:line="276" w:lineRule="auto"/>
        <w:ind w:right="-15"/>
        <w:jc w:val="center"/>
        <w:rPr>
          <w:rFonts w:ascii="Times New Roman" w:hAnsi="Times New Roman" w:cs="Times New Roman"/>
          <w:bCs/>
        </w:rPr>
      </w:pPr>
      <w:r w:rsidRPr="00313D49">
        <w:rPr>
          <w:rFonts w:ascii="Times New Roman" w:hAnsi="Times New Roman" w:cs="Times New Roman"/>
          <w:bCs/>
        </w:rPr>
        <w:t>(Processo Administrativo n</w:t>
      </w:r>
      <w:r w:rsidR="00ED4478">
        <w:rPr>
          <w:rFonts w:ascii="Times New Roman" w:hAnsi="Times New Roman" w:cs="Times New Roman"/>
          <w:bCs/>
        </w:rPr>
        <w:t xml:space="preserve">º </w:t>
      </w:r>
      <w:r w:rsidR="00313D49">
        <w:rPr>
          <w:rFonts w:ascii="Times New Roman" w:hAnsi="Times New Roman" w:cs="Times New Roman"/>
          <w:bCs/>
        </w:rPr>
        <w:t>08200.001125/2014-16</w:t>
      </w:r>
      <w:r w:rsidRPr="00313D49">
        <w:rPr>
          <w:rFonts w:ascii="Times New Roman" w:hAnsi="Times New Roman" w:cs="Times New Roman"/>
          <w:bCs/>
        </w:rPr>
        <w:t>)</w:t>
      </w:r>
    </w:p>
    <w:p w:rsidR="00DB206B" w:rsidRPr="00313D49" w:rsidRDefault="00DB206B" w:rsidP="00DB206B">
      <w:pPr>
        <w:spacing w:after="120" w:line="276" w:lineRule="auto"/>
        <w:ind w:right="-15"/>
        <w:jc w:val="center"/>
        <w:rPr>
          <w:rFonts w:ascii="Times New Roman" w:hAnsi="Times New Roman" w:cs="Times New Roman"/>
          <w:bCs/>
        </w:rPr>
      </w:pPr>
    </w:p>
    <w:p w:rsidR="00DB206B" w:rsidRPr="00313D49" w:rsidRDefault="00DB206B" w:rsidP="00DB206B">
      <w:pPr>
        <w:numPr>
          <w:ilvl w:val="0"/>
          <w:numId w:val="1"/>
        </w:numPr>
        <w:spacing w:after="120" w:line="276" w:lineRule="auto"/>
        <w:ind w:right="-15"/>
        <w:jc w:val="both"/>
        <w:rPr>
          <w:rFonts w:ascii="Times New Roman" w:hAnsi="Times New Roman" w:cs="Times New Roman"/>
          <w:b/>
        </w:rPr>
      </w:pPr>
      <w:r w:rsidRPr="00313D49">
        <w:rPr>
          <w:rFonts w:ascii="Times New Roman" w:hAnsi="Times New Roman" w:cs="Times New Roman"/>
          <w:b/>
        </w:rPr>
        <w:t>DO OBJETO</w:t>
      </w:r>
    </w:p>
    <w:p w:rsidR="00F93296" w:rsidRDefault="00313D49" w:rsidP="00F93296">
      <w:pPr>
        <w:numPr>
          <w:ilvl w:val="1"/>
          <w:numId w:val="1"/>
        </w:numPr>
        <w:spacing w:before="120" w:after="120" w:line="276" w:lineRule="auto"/>
        <w:ind w:left="0" w:firstLine="567"/>
        <w:jc w:val="both"/>
        <w:rPr>
          <w:rFonts w:ascii="Times New Roman" w:hAnsi="Times New Roman" w:cs="Times New Roman"/>
          <w:i/>
        </w:rPr>
      </w:pPr>
      <w:r w:rsidRPr="00883F6E">
        <w:rPr>
          <w:rFonts w:ascii="Times New Roman" w:hAnsi="Times New Roman" w:cs="Times New Roman"/>
        </w:rPr>
        <w:t>Contratação de pessoa jurídica para a prestação de serviço continuado para postos de</w:t>
      </w:r>
      <w:r>
        <w:rPr>
          <w:rFonts w:ascii="Times New Roman" w:hAnsi="Times New Roman" w:cs="Times New Roman"/>
        </w:rPr>
        <w:t xml:space="preserve"> </w:t>
      </w:r>
      <w:r w:rsidRPr="00883F6E">
        <w:rPr>
          <w:rFonts w:ascii="Times New Roman" w:hAnsi="Times New Roman" w:cs="Times New Roman"/>
        </w:rPr>
        <w:t>digitadores, de acordo com os quantitativos, localizações e valores estimados adiante descritos</w:t>
      </w:r>
      <w:r w:rsidR="00F93296">
        <w:rPr>
          <w:rFonts w:ascii="Times New Roman" w:hAnsi="Times New Roman" w:cs="Times New Roman"/>
          <w:i/>
        </w:rPr>
        <w:t>.</w:t>
      </w:r>
    </w:p>
    <w:p w:rsidR="00F93296" w:rsidRPr="00D235C1" w:rsidRDefault="00F93296" w:rsidP="00F93296">
      <w:pPr>
        <w:numPr>
          <w:ilvl w:val="1"/>
          <w:numId w:val="1"/>
        </w:numPr>
        <w:spacing w:before="120" w:after="120" w:line="276" w:lineRule="auto"/>
        <w:ind w:left="0" w:firstLine="567"/>
        <w:jc w:val="both"/>
        <w:rPr>
          <w:rFonts w:ascii="Times New Roman" w:hAnsi="Times New Roman" w:cs="Times New Roman"/>
          <w:i/>
        </w:rPr>
      </w:pPr>
      <w:r w:rsidRPr="00F93296">
        <w:rPr>
          <w:rFonts w:ascii="Times New Roman" w:hAnsi="Times New Roman" w:cs="Times New Roman"/>
          <w:color w:val="000000"/>
        </w:rPr>
        <w:t xml:space="preserve">A contratação pretendida se dará por meio de procedimento licitatório na modalidade pregão, na forma eletrônica, </w:t>
      </w:r>
      <w:r w:rsidR="003C489B">
        <w:rPr>
          <w:rFonts w:ascii="Times New Roman" w:hAnsi="Times New Roman" w:cs="Times New Roman"/>
          <w:color w:val="000000"/>
        </w:rPr>
        <w:t xml:space="preserve">do tipo menor valor por lote, </w:t>
      </w:r>
      <w:r w:rsidRPr="00F93296">
        <w:rPr>
          <w:rFonts w:ascii="Times New Roman" w:hAnsi="Times New Roman" w:cs="Times New Roman"/>
          <w:color w:val="000000"/>
        </w:rPr>
        <w:t xml:space="preserve">em sessão pública realizada por meio do sistema eletrônico, no Portal de Compras do Governo Federal - COMPRASNET, sítio </w:t>
      </w:r>
      <w:r w:rsidRPr="00F93296">
        <w:rPr>
          <w:rFonts w:ascii="Times New Roman" w:hAnsi="Times New Roman" w:cs="Times New Roman"/>
          <w:b/>
          <w:bCs/>
          <w:i/>
          <w:iCs/>
          <w:color w:val="0000FF"/>
        </w:rPr>
        <w:t>www.comprasnet. gov.br</w:t>
      </w:r>
      <w:r w:rsidRPr="00F93296">
        <w:rPr>
          <w:rFonts w:ascii="Times New Roman" w:hAnsi="Times New Roman" w:cs="Times New Roman"/>
          <w:color w:val="000000"/>
        </w:rPr>
        <w:t>.</w:t>
      </w:r>
    </w:p>
    <w:p w:rsidR="00D235C1" w:rsidRPr="00F3621A" w:rsidRDefault="00F47AF1" w:rsidP="00F93296">
      <w:pPr>
        <w:numPr>
          <w:ilvl w:val="1"/>
          <w:numId w:val="1"/>
        </w:numPr>
        <w:spacing w:before="120" w:after="120" w:line="276" w:lineRule="auto"/>
        <w:ind w:left="0" w:firstLine="567"/>
        <w:jc w:val="both"/>
        <w:rPr>
          <w:rFonts w:ascii="Times New Roman" w:hAnsi="Times New Roman" w:cs="Times New Roman"/>
          <w:i/>
        </w:rPr>
      </w:pPr>
      <w:r>
        <w:rPr>
          <w:rFonts w:ascii="Times New Roman" w:hAnsi="Times New Roman" w:cs="Times New Roman"/>
        </w:rPr>
        <w:t xml:space="preserve">Oportuno informar que </w:t>
      </w:r>
      <w:r w:rsidR="009C3A3F" w:rsidRPr="009C3A3F">
        <w:rPr>
          <w:rFonts w:ascii="Times New Roman" w:hAnsi="Times New Roman" w:cs="Times New Roman"/>
        </w:rPr>
        <w:t xml:space="preserve">a aglutinação dos itens em um único grupo, </w:t>
      </w:r>
      <w:r>
        <w:rPr>
          <w:rFonts w:ascii="Times New Roman" w:hAnsi="Times New Roman" w:cs="Times New Roman"/>
        </w:rPr>
        <w:t xml:space="preserve">foi realizada na medida em que os itens são de mesma natureza e que guardam relação entre eles, </w:t>
      </w:r>
      <w:r w:rsidR="009C3A3F" w:rsidRPr="009C3A3F">
        <w:rPr>
          <w:rFonts w:ascii="Times New Roman" w:hAnsi="Times New Roman" w:cs="Times New Roman"/>
        </w:rPr>
        <w:t>portanto a não fragmentação do objeto de contrato administrativo de prestação de serviços de digitadores, tecnicamente se apresenta como a condição mais vantajosa para a Administração Pública, na forma do art. 23, § 1º, da Lei nº 8.666/1993.</w:t>
      </w:r>
    </w:p>
    <w:p w:rsidR="00F3621A" w:rsidRPr="00EA506F" w:rsidRDefault="00F3621A" w:rsidP="00F93296">
      <w:pPr>
        <w:numPr>
          <w:ilvl w:val="1"/>
          <w:numId w:val="1"/>
        </w:numPr>
        <w:spacing w:before="120" w:after="120" w:line="276" w:lineRule="auto"/>
        <w:ind w:left="0" w:firstLine="567"/>
        <w:jc w:val="both"/>
        <w:rPr>
          <w:rFonts w:ascii="Times New Roman" w:hAnsi="Times New Roman" w:cs="Times New Roman"/>
          <w:i/>
        </w:rPr>
      </w:pPr>
      <w:r w:rsidRPr="00EE43E2">
        <w:rPr>
          <w:rFonts w:ascii="Times New Roman" w:hAnsi="Times New Roman" w:cs="Times New Roman"/>
        </w:rPr>
        <w:t xml:space="preserve">A opção retro mencionada justifica-se, tendo em vista que a mesma não restringirá o caráter competitivo do certame, muito menos a perda da economia de escala, a qual </w:t>
      </w:r>
      <w:proofErr w:type="gramStart"/>
      <w:r w:rsidRPr="00EE43E2">
        <w:rPr>
          <w:rFonts w:ascii="Times New Roman" w:hAnsi="Times New Roman" w:cs="Times New Roman"/>
        </w:rPr>
        <w:t>encontra-se</w:t>
      </w:r>
      <w:proofErr w:type="gramEnd"/>
      <w:r w:rsidRPr="00EE43E2">
        <w:rPr>
          <w:rFonts w:ascii="Times New Roman" w:hAnsi="Times New Roman" w:cs="Times New Roman"/>
        </w:rPr>
        <w:t xml:space="preserve"> prevista no art. 23, §1º da Lei 8.666/93, sendo necessário registrar que a natureza dos serviços, objeto da presente contratação, requer a opção do critério de julgamento acima citado, em razão do fator de economicidade gerado para a Administração, considerando-se que, desta forma, indubitavelmente ocorrerá uma eficiente execução e controle do contrato, em razão de ser efetuada a contratação de uma única empresa para </w:t>
      </w:r>
      <w:r>
        <w:rPr>
          <w:rFonts w:ascii="Times New Roman" w:hAnsi="Times New Roman" w:cs="Times New Roman"/>
        </w:rPr>
        <w:t>a prestação de</w:t>
      </w:r>
      <w:r w:rsidRPr="00EE43E2">
        <w:rPr>
          <w:rFonts w:ascii="Times New Roman" w:hAnsi="Times New Roman" w:cs="Times New Roman"/>
        </w:rPr>
        <w:t xml:space="preserve"> serviços em tela.</w:t>
      </w:r>
    </w:p>
    <w:p w:rsidR="00EA506F" w:rsidRDefault="00EA506F" w:rsidP="00EA506F">
      <w:pPr>
        <w:spacing w:before="120" w:after="120" w:line="276" w:lineRule="auto"/>
        <w:ind w:left="567"/>
        <w:jc w:val="both"/>
        <w:rPr>
          <w:rFonts w:ascii="Times New Roman" w:hAnsi="Times New Roman" w:cs="Times New Roman"/>
        </w:rPr>
      </w:pPr>
    </w:p>
    <w:tbl>
      <w:tblPr>
        <w:tblStyle w:val="Tabelacomgrade"/>
        <w:tblW w:w="0" w:type="auto"/>
        <w:tblInd w:w="567" w:type="dxa"/>
        <w:tblLook w:val="04A0" w:firstRow="1" w:lastRow="0" w:firstColumn="1" w:lastColumn="0" w:noHBand="0" w:noVBand="1"/>
      </w:tblPr>
      <w:tblGrid>
        <w:gridCol w:w="988"/>
        <w:gridCol w:w="962"/>
        <w:gridCol w:w="2679"/>
        <w:gridCol w:w="3524"/>
      </w:tblGrid>
      <w:tr w:rsidR="00EA506F" w:rsidTr="00EA506F">
        <w:tc>
          <w:tcPr>
            <w:tcW w:w="988" w:type="dxa"/>
            <w:vAlign w:val="center"/>
          </w:tcPr>
          <w:p w:rsidR="00EA506F" w:rsidRDefault="00EA506F" w:rsidP="00EA506F">
            <w:pPr>
              <w:spacing w:before="120" w:after="120" w:line="276" w:lineRule="auto"/>
              <w:jc w:val="center"/>
              <w:rPr>
                <w:rFonts w:ascii="Times New Roman" w:hAnsi="Times New Roman" w:cs="Times New Roman"/>
                <w:i/>
              </w:rPr>
            </w:pPr>
            <w:r>
              <w:rPr>
                <w:rFonts w:ascii="Times New Roman" w:hAnsi="Times New Roman" w:cs="Times New Roman"/>
                <w:bCs/>
                <w:color w:val="000000"/>
                <w:sz w:val="20"/>
                <w:szCs w:val="20"/>
              </w:rPr>
              <w:t>GRUPO</w:t>
            </w:r>
          </w:p>
        </w:tc>
        <w:tc>
          <w:tcPr>
            <w:tcW w:w="962" w:type="dxa"/>
            <w:vAlign w:val="center"/>
          </w:tcPr>
          <w:p w:rsidR="00EA506F" w:rsidRPr="00EA506F" w:rsidRDefault="00EA506F" w:rsidP="00EA506F">
            <w:pPr>
              <w:widowControl w:val="0"/>
              <w:suppressAutoHyphens/>
              <w:spacing w:after="120" w:line="276" w:lineRule="auto"/>
              <w:jc w:val="center"/>
              <w:rPr>
                <w:rFonts w:ascii="Times New Roman" w:hAnsi="Times New Roman" w:cs="Times New Roman"/>
                <w:bCs/>
                <w:color w:val="000000"/>
                <w:sz w:val="20"/>
                <w:szCs w:val="20"/>
              </w:rPr>
            </w:pPr>
            <w:r>
              <w:rPr>
                <w:rFonts w:ascii="Times New Roman" w:hAnsi="Times New Roman" w:cs="Times New Roman"/>
                <w:bCs/>
                <w:color w:val="000000"/>
                <w:sz w:val="20"/>
                <w:szCs w:val="20"/>
              </w:rPr>
              <w:t>ITEM</w:t>
            </w:r>
          </w:p>
        </w:tc>
        <w:tc>
          <w:tcPr>
            <w:tcW w:w="2679" w:type="dxa"/>
          </w:tcPr>
          <w:p w:rsidR="00EA506F" w:rsidRDefault="00EA506F" w:rsidP="00EA506F">
            <w:pPr>
              <w:spacing w:before="120" w:after="120" w:line="276" w:lineRule="auto"/>
              <w:jc w:val="center"/>
              <w:rPr>
                <w:rFonts w:ascii="Times New Roman" w:hAnsi="Times New Roman" w:cs="Times New Roman"/>
                <w:bCs/>
                <w:color w:val="000000"/>
                <w:sz w:val="20"/>
                <w:szCs w:val="20"/>
              </w:rPr>
            </w:pPr>
            <w:r>
              <w:rPr>
                <w:rFonts w:ascii="Times New Roman" w:hAnsi="Times New Roman" w:cs="Times New Roman"/>
                <w:bCs/>
                <w:color w:val="000000"/>
                <w:sz w:val="20"/>
                <w:szCs w:val="20"/>
              </w:rPr>
              <w:t>QUANTIDADE DE POSTOS</w:t>
            </w:r>
          </w:p>
        </w:tc>
        <w:tc>
          <w:tcPr>
            <w:tcW w:w="3524" w:type="dxa"/>
            <w:vAlign w:val="center"/>
          </w:tcPr>
          <w:p w:rsidR="00EA506F" w:rsidRDefault="00EA506F" w:rsidP="00EA506F">
            <w:pPr>
              <w:spacing w:before="120" w:after="120" w:line="276" w:lineRule="auto"/>
              <w:jc w:val="center"/>
              <w:rPr>
                <w:rFonts w:ascii="Times New Roman" w:hAnsi="Times New Roman" w:cs="Times New Roman"/>
                <w:i/>
              </w:rPr>
            </w:pPr>
            <w:r>
              <w:rPr>
                <w:rFonts w:ascii="Times New Roman" w:hAnsi="Times New Roman" w:cs="Times New Roman"/>
                <w:bCs/>
                <w:color w:val="000000"/>
                <w:sz w:val="20"/>
                <w:szCs w:val="20"/>
              </w:rPr>
              <w:t>ESPECIFICAÇÃO</w:t>
            </w:r>
          </w:p>
        </w:tc>
      </w:tr>
      <w:tr w:rsidR="00EA506F" w:rsidTr="00EA506F">
        <w:tc>
          <w:tcPr>
            <w:tcW w:w="988" w:type="dxa"/>
            <w:vMerge w:val="restart"/>
            <w:vAlign w:val="center"/>
          </w:tcPr>
          <w:p w:rsidR="00EA506F" w:rsidRPr="00EA506F" w:rsidRDefault="00EA506F" w:rsidP="00EA506F">
            <w:pPr>
              <w:spacing w:before="120" w:after="120" w:line="276" w:lineRule="auto"/>
              <w:jc w:val="center"/>
              <w:rPr>
                <w:rFonts w:ascii="Times New Roman" w:hAnsi="Times New Roman" w:cs="Times New Roman"/>
              </w:rPr>
            </w:pPr>
            <w:proofErr w:type="gramStart"/>
            <w:r w:rsidRPr="00EA506F">
              <w:rPr>
                <w:rFonts w:ascii="Times New Roman" w:hAnsi="Times New Roman" w:cs="Times New Roman"/>
              </w:rPr>
              <w:t>1</w:t>
            </w:r>
            <w:proofErr w:type="gramEnd"/>
          </w:p>
        </w:tc>
        <w:tc>
          <w:tcPr>
            <w:tcW w:w="962" w:type="dxa"/>
            <w:vAlign w:val="center"/>
          </w:tcPr>
          <w:p w:rsidR="00EA506F" w:rsidRPr="00EA506F" w:rsidRDefault="00EA506F" w:rsidP="00EA506F">
            <w:pPr>
              <w:spacing w:before="120" w:after="120" w:line="276" w:lineRule="auto"/>
              <w:jc w:val="center"/>
              <w:rPr>
                <w:rFonts w:ascii="Times New Roman" w:hAnsi="Times New Roman" w:cs="Times New Roman"/>
              </w:rPr>
            </w:pPr>
            <w:proofErr w:type="gramStart"/>
            <w:r w:rsidRPr="00EA506F">
              <w:rPr>
                <w:rFonts w:ascii="Times New Roman" w:hAnsi="Times New Roman" w:cs="Times New Roman"/>
              </w:rPr>
              <w:t>1</w:t>
            </w:r>
            <w:proofErr w:type="gramEnd"/>
          </w:p>
        </w:tc>
        <w:tc>
          <w:tcPr>
            <w:tcW w:w="2679" w:type="dxa"/>
          </w:tcPr>
          <w:p w:rsidR="00EA506F" w:rsidRDefault="00EA506F" w:rsidP="00EA506F">
            <w:pPr>
              <w:spacing w:before="120" w:after="120" w:line="276"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59 (cinquenta e nove)</w:t>
            </w:r>
          </w:p>
        </w:tc>
        <w:tc>
          <w:tcPr>
            <w:tcW w:w="3524" w:type="dxa"/>
          </w:tcPr>
          <w:p w:rsidR="00EA506F" w:rsidRDefault="00EA506F" w:rsidP="00EA506F">
            <w:pPr>
              <w:spacing w:before="120" w:after="120" w:line="276" w:lineRule="auto"/>
              <w:jc w:val="both"/>
              <w:rPr>
                <w:rFonts w:ascii="Times New Roman" w:hAnsi="Times New Roman" w:cs="Times New Roman"/>
                <w:i/>
              </w:rPr>
            </w:pPr>
            <w:r>
              <w:rPr>
                <w:rFonts w:ascii="Times New Roman" w:hAnsi="Times New Roman" w:cs="Times New Roman"/>
                <w:color w:val="000000"/>
                <w:sz w:val="20"/>
                <w:szCs w:val="20"/>
              </w:rPr>
              <w:t xml:space="preserve">Postos de digitadores, de segunda-feira a sexta. 30 horas semanais, </w:t>
            </w:r>
            <w:r w:rsidRPr="00EA506F">
              <w:rPr>
                <w:rFonts w:ascii="Times New Roman" w:hAnsi="Times New Roman" w:cs="Times New Roman"/>
                <w:b/>
                <w:color w:val="000000"/>
                <w:sz w:val="20"/>
                <w:szCs w:val="20"/>
              </w:rPr>
              <w:t>com adicional de periculosidade.</w:t>
            </w:r>
          </w:p>
        </w:tc>
      </w:tr>
      <w:tr w:rsidR="00EA506F" w:rsidTr="00EA506F">
        <w:tc>
          <w:tcPr>
            <w:tcW w:w="988" w:type="dxa"/>
            <w:vMerge/>
          </w:tcPr>
          <w:p w:rsidR="00EA506F" w:rsidRPr="00EA506F" w:rsidRDefault="00EA506F" w:rsidP="00EA506F">
            <w:pPr>
              <w:spacing w:before="120" w:after="120" w:line="276" w:lineRule="auto"/>
              <w:jc w:val="both"/>
              <w:rPr>
                <w:rFonts w:ascii="Times New Roman" w:hAnsi="Times New Roman" w:cs="Times New Roman"/>
              </w:rPr>
            </w:pPr>
          </w:p>
        </w:tc>
        <w:tc>
          <w:tcPr>
            <w:tcW w:w="962" w:type="dxa"/>
            <w:vAlign w:val="center"/>
          </w:tcPr>
          <w:p w:rsidR="00EA506F" w:rsidRPr="00EA506F" w:rsidRDefault="00EA506F" w:rsidP="00EA506F">
            <w:pPr>
              <w:spacing w:before="120" w:after="120" w:line="276" w:lineRule="auto"/>
              <w:jc w:val="center"/>
              <w:rPr>
                <w:rFonts w:ascii="Times New Roman" w:hAnsi="Times New Roman" w:cs="Times New Roman"/>
              </w:rPr>
            </w:pPr>
            <w:proofErr w:type="gramStart"/>
            <w:r w:rsidRPr="00EA506F">
              <w:rPr>
                <w:rFonts w:ascii="Times New Roman" w:hAnsi="Times New Roman" w:cs="Times New Roman"/>
              </w:rPr>
              <w:t>2</w:t>
            </w:r>
            <w:proofErr w:type="gramEnd"/>
          </w:p>
        </w:tc>
        <w:tc>
          <w:tcPr>
            <w:tcW w:w="2679" w:type="dxa"/>
          </w:tcPr>
          <w:p w:rsidR="00EA506F" w:rsidRDefault="00EA506F" w:rsidP="00EA506F">
            <w:pPr>
              <w:spacing w:before="120" w:after="120" w:line="276"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26 (vinte e seis)</w:t>
            </w:r>
          </w:p>
        </w:tc>
        <w:tc>
          <w:tcPr>
            <w:tcW w:w="3524" w:type="dxa"/>
          </w:tcPr>
          <w:p w:rsidR="00EA506F" w:rsidRDefault="00EA506F" w:rsidP="00EA506F">
            <w:pPr>
              <w:spacing w:before="120" w:after="120" w:line="276" w:lineRule="auto"/>
              <w:jc w:val="both"/>
              <w:rPr>
                <w:rFonts w:ascii="Times New Roman" w:hAnsi="Times New Roman" w:cs="Times New Roman"/>
                <w:i/>
              </w:rPr>
            </w:pPr>
            <w:r>
              <w:rPr>
                <w:rFonts w:ascii="Times New Roman" w:hAnsi="Times New Roman" w:cs="Times New Roman"/>
                <w:color w:val="000000"/>
                <w:sz w:val="20"/>
                <w:szCs w:val="20"/>
              </w:rPr>
              <w:t xml:space="preserve">Postos de digitadores, de segunda-feira a sexta. 30 horas semanais, </w:t>
            </w:r>
            <w:r w:rsidRPr="00EA506F">
              <w:rPr>
                <w:rFonts w:ascii="Times New Roman" w:hAnsi="Times New Roman" w:cs="Times New Roman"/>
                <w:b/>
                <w:color w:val="000000"/>
                <w:sz w:val="20"/>
                <w:szCs w:val="20"/>
              </w:rPr>
              <w:t>sem adicional de periculosidade</w:t>
            </w:r>
            <w:r>
              <w:rPr>
                <w:rFonts w:ascii="Times New Roman" w:hAnsi="Times New Roman" w:cs="Times New Roman"/>
                <w:color w:val="000000"/>
                <w:sz w:val="20"/>
                <w:szCs w:val="20"/>
              </w:rPr>
              <w:t>.</w:t>
            </w:r>
          </w:p>
        </w:tc>
      </w:tr>
    </w:tbl>
    <w:p w:rsidR="00EA506F" w:rsidRDefault="00EA506F" w:rsidP="00EA506F">
      <w:pPr>
        <w:spacing w:before="120" w:after="120" w:line="276" w:lineRule="auto"/>
        <w:ind w:left="567"/>
        <w:jc w:val="both"/>
        <w:rPr>
          <w:rFonts w:ascii="Times New Roman" w:hAnsi="Times New Roman" w:cs="Times New Roman"/>
          <w:i/>
        </w:rPr>
      </w:pPr>
    </w:p>
    <w:p w:rsidR="001E65F6" w:rsidRPr="00585D0F" w:rsidRDefault="001E65F6" w:rsidP="00DB206B">
      <w:pPr>
        <w:numPr>
          <w:ilvl w:val="0"/>
          <w:numId w:val="1"/>
        </w:numPr>
        <w:autoSpaceDE w:val="0"/>
        <w:spacing w:after="120" w:line="276" w:lineRule="auto"/>
        <w:jc w:val="both"/>
        <w:rPr>
          <w:rFonts w:ascii="Times New Roman" w:hAnsi="Times New Roman" w:cs="Times New Roman"/>
          <w:b/>
        </w:rPr>
      </w:pPr>
      <w:r w:rsidRPr="00585D0F">
        <w:rPr>
          <w:rFonts w:ascii="Times New Roman" w:hAnsi="Times New Roman" w:cs="Times New Roman"/>
          <w:b/>
        </w:rPr>
        <w:t>JUSTIFICATIVA E OBJETIVO DA CONTRATAÇÃO</w:t>
      </w:r>
    </w:p>
    <w:p w:rsidR="00812A44" w:rsidRDefault="00313D49" w:rsidP="00812A44">
      <w:pPr>
        <w:pStyle w:val="PargrafodaLista"/>
        <w:numPr>
          <w:ilvl w:val="1"/>
          <w:numId w:val="1"/>
        </w:numPr>
        <w:autoSpaceDE w:val="0"/>
        <w:autoSpaceDN w:val="0"/>
        <w:adjustRightInd w:val="0"/>
        <w:ind w:left="0" w:firstLine="709"/>
        <w:jc w:val="both"/>
        <w:rPr>
          <w:rFonts w:ascii="Times New Roman" w:hAnsi="Times New Roman" w:cs="Times New Roman"/>
        </w:rPr>
      </w:pPr>
      <w:r w:rsidRPr="00313D49">
        <w:rPr>
          <w:rFonts w:ascii="Times New Roman" w:hAnsi="Times New Roman" w:cs="Times New Roman"/>
        </w:rPr>
        <w:t>Pretende-se contratar, com base na Lei nº 10.520/2002, no Decreto nº 5.450/2005, e subsidiariamente nos dispositivos da Lei nº 8.666/93, e suas alterações, Lei Complementar nº 123/2006, Decreto 2.271/997, na IN MPOG/SLTI nº 2/2008, e suas alterações, IN MPOG/SLTI nº 02/2010 e Portaria Normativa nº 07, de 09/03/2011, e nas demais normas legais e regulamentares, pessoa jurídica para a prestação de serviço terceirizado continuado para os postos, quantitativos e respectivas localizações descritos neste Termo de Referência.</w:t>
      </w:r>
    </w:p>
    <w:p w:rsidR="00585D0F" w:rsidRDefault="00585D0F" w:rsidP="00585D0F">
      <w:pPr>
        <w:pStyle w:val="PargrafodaLista"/>
        <w:autoSpaceDE w:val="0"/>
        <w:autoSpaceDN w:val="0"/>
        <w:adjustRightInd w:val="0"/>
        <w:ind w:left="709"/>
        <w:jc w:val="both"/>
        <w:rPr>
          <w:rFonts w:ascii="Times New Roman" w:hAnsi="Times New Roman" w:cs="Times New Roman"/>
        </w:rPr>
      </w:pPr>
    </w:p>
    <w:p w:rsidR="00812A44" w:rsidRDefault="00812A44" w:rsidP="00812A44">
      <w:pPr>
        <w:pStyle w:val="PargrafodaLista"/>
        <w:numPr>
          <w:ilvl w:val="1"/>
          <w:numId w:val="1"/>
        </w:numPr>
        <w:autoSpaceDE w:val="0"/>
        <w:autoSpaceDN w:val="0"/>
        <w:adjustRightInd w:val="0"/>
        <w:ind w:left="0" w:firstLine="709"/>
        <w:jc w:val="both"/>
        <w:rPr>
          <w:rFonts w:ascii="Times New Roman" w:hAnsi="Times New Roman" w:cs="Times New Roman"/>
        </w:rPr>
      </w:pPr>
      <w:r w:rsidRPr="00812A44">
        <w:rPr>
          <w:rFonts w:ascii="Times New Roman" w:hAnsi="Times New Roman" w:cs="Times New Roman"/>
        </w:rPr>
        <w:t>As disposições contidas na Lei nº 9.632, publicada no DOU de 08/05/98, que trata da extinção de Cargos da Administração Pública Federal prevê que a contratação das atividades correspondentes será mediante a execução indireta. O Decreto nº 2.271 de 7 de junho de 1997 e as Instruções Normativas de nº 02 de 30 de abril de 2008 da Secretaria de Logística e Tecnologia da Informação do Ministério do Planejamento, Orçamento e Gestão disciplinam a contratação e a execução indireta dos serviços terceirizados, cujas categorias profissionais não mais ingressarão na Administração Pública Federal, visto que não haverá concurso público para o provimento destes cargos.</w:t>
      </w:r>
    </w:p>
    <w:p w:rsidR="00585D0F" w:rsidRDefault="00585D0F" w:rsidP="00585D0F">
      <w:pPr>
        <w:pStyle w:val="PargrafodaLista"/>
        <w:autoSpaceDE w:val="0"/>
        <w:autoSpaceDN w:val="0"/>
        <w:adjustRightInd w:val="0"/>
        <w:ind w:left="709"/>
        <w:jc w:val="both"/>
        <w:rPr>
          <w:rFonts w:ascii="Times New Roman" w:hAnsi="Times New Roman" w:cs="Times New Roman"/>
        </w:rPr>
      </w:pPr>
    </w:p>
    <w:p w:rsidR="00812A44" w:rsidRDefault="00812A44" w:rsidP="00812A44">
      <w:pPr>
        <w:pStyle w:val="PargrafodaLista"/>
        <w:numPr>
          <w:ilvl w:val="1"/>
          <w:numId w:val="1"/>
        </w:numPr>
        <w:autoSpaceDE w:val="0"/>
        <w:autoSpaceDN w:val="0"/>
        <w:adjustRightInd w:val="0"/>
        <w:ind w:left="0" w:firstLine="709"/>
        <w:jc w:val="both"/>
        <w:rPr>
          <w:rFonts w:ascii="Times New Roman" w:hAnsi="Times New Roman" w:cs="Times New Roman"/>
        </w:rPr>
      </w:pPr>
      <w:r w:rsidRPr="00812A44">
        <w:rPr>
          <w:rFonts w:ascii="Times New Roman" w:hAnsi="Times New Roman" w:cs="Times New Roman"/>
        </w:rPr>
        <w:t>A pretendida contratação respeitará o disposto no Termo de Conciliação Judicial – processo nº 00810-2005-017-10-00-7, em cuja Cláusula Primeira a União se compromete a contratar serviços terceirizados apenas e exclusivamente nas hipóteses autorizadas pelo Decreto nº 2.271, de 7 de junho de 1997, observado o disposto no art. 37, inciso XXI, da Constituição Federal.</w:t>
      </w:r>
    </w:p>
    <w:p w:rsidR="00585D0F" w:rsidRDefault="00585D0F" w:rsidP="00585D0F">
      <w:pPr>
        <w:pStyle w:val="PargrafodaLista"/>
        <w:autoSpaceDE w:val="0"/>
        <w:autoSpaceDN w:val="0"/>
        <w:adjustRightInd w:val="0"/>
        <w:ind w:left="709"/>
        <w:jc w:val="both"/>
        <w:rPr>
          <w:rFonts w:ascii="Times New Roman" w:hAnsi="Times New Roman" w:cs="Times New Roman"/>
        </w:rPr>
      </w:pPr>
    </w:p>
    <w:p w:rsidR="00812A44" w:rsidRPr="00812A44" w:rsidRDefault="00812A44" w:rsidP="00812A44">
      <w:pPr>
        <w:pStyle w:val="PargrafodaLista"/>
        <w:numPr>
          <w:ilvl w:val="1"/>
          <w:numId w:val="1"/>
        </w:numPr>
        <w:autoSpaceDE w:val="0"/>
        <w:autoSpaceDN w:val="0"/>
        <w:adjustRightInd w:val="0"/>
        <w:ind w:left="0" w:firstLine="709"/>
        <w:jc w:val="both"/>
        <w:rPr>
          <w:rFonts w:ascii="Times New Roman" w:hAnsi="Times New Roman" w:cs="Times New Roman"/>
        </w:rPr>
      </w:pPr>
      <w:r w:rsidRPr="00812A44">
        <w:rPr>
          <w:rFonts w:ascii="Times New Roman" w:hAnsi="Times New Roman" w:cs="Times New Roman"/>
        </w:rPr>
        <w:t>A principal missão das atividades meio e apoio operacional é garantir a operacionalização integral das atividades finalísticas (atividades atreladas às funções de Estado) de forma contínua, eficiente, flexível, fácil, segura e confiável. Para atingir esse objetivo a Administração Pública vem buscando, de forma racional e persistente, obter melhor emprego de seus escassos recursos visando atingir a eficácia e eficiência de suas ações. Essa difícil missão, muitas vezes, torna-se impossível de ser cumprida a contento, em razão da falta de uma estrutura específica para execução de tarefas que, embora sejam consideradas auxiliares, são imprescindíveis para o funcionamento das organizações, como é o caso dos serviços terceirizados aqui contratados.</w:t>
      </w:r>
    </w:p>
    <w:p w:rsidR="00812A44" w:rsidRDefault="00812A44" w:rsidP="00812A44">
      <w:pPr>
        <w:autoSpaceDE w:val="0"/>
        <w:autoSpaceDN w:val="0"/>
        <w:adjustRightInd w:val="0"/>
        <w:jc w:val="both"/>
        <w:rPr>
          <w:rFonts w:ascii="Times New Roman" w:hAnsi="Times New Roman" w:cs="Times New Roman"/>
        </w:rPr>
      </w:pPr>
    </w:p>
    <w:p w:rsidR="00ED4478" w:rsidRDefault="00812A44" w:rsidP="00ED4478">
      <w:pPr>
        <w:pStyle w:val="PargrafodaLista"/>
        <w:numPr>
          <w:ilvl w:val="1"/>
          <w:numId w:val="1"/>
        </w:numPr>
        <w:autoSpaceDE w:val="0"/>
        <w:autoSpaceDN w:val="0"/>
        <w:adjustRightInd w:val="0"/>
        <w:ind w:left="0" w:firstLine="709"/>
        <w:jc w:val="both"/>
        <w:rPr>
          <w:rFonts w:ascii="Times New Roman" w:hAnsi="Times New Roman" w:cs="Times New Roman"/>
        </w:rPr>
      </w:pPr>
      <w:r w:rsidRPr="00812A44">
        <w:rPr>
          <w:rFonts w:ascii="Times New Roman" w:hAnsi="Times New Roman" w:cs="Times New Roman"/>
        </w:rPr>
        <w:t>Buscando sempre a prática dos princípios da eficiência e efetividade, quando se tenta alcançar a alta produtividade, agilidade, qualidade, segurança e máxima perfeição do trabalho, as adequações dos atuais serviços são as metas visadas pela Administração das atividades meio e apoio operacional, o que não seria possível sem a contratação de serviços terceirizados especializados.</w:t>
      </w:r>
    </w:p>
    <w:p w:rsidR="00ED4478" w:rsidRPr="00ED4478" w:rsidRDefault="00ED4478" w:rsidP="00ED4478">
      <w:pPr>
        <w:pStyle w:val="PargrafodaLista"/>
        <w:rPr>
          <w:rFonts w:ascii="Times New Roman" w:hAnsi="Times New Roman" w:cs="Times New Roman"/>
        </w:rPr>
      </w:pPr>
    </w:p>
    <w:p w:rsidR="00812A44" w:rsidRDefault="00812A44" w:rsidP="00ED4478">
      <w:pPr>
        <w:pStyle w:val="PargrafodaLista"/>
        <w:numPr>
          <w:ilvl w:val="1"/>
          <w:numId w:val="1"/>
        </w:numPr>
        <w:autoSpaceDE w:val="0"/>
        <w:autoSpaceDN w:val="0"/>
        <w:adjustRightInd w:val="0"/>
        <w:ind w:left="0" w:firstLine="709"/>
        <w:jc w:val="both"/>
        <w:rPr>
          <w:rFonts w:ascii="Times New Roman" w:hAnsi="Times New Roman" w:cs="Times New Roman"/>
        </w:rPr>
      </w:pPr>
      <w:r w:rsidRPr="00ED4478">
        <w:rPr>
          <w:rFonts w:ascii="Times New Roman" w:hAnsi="Times New Roman" w:cs="Times New Roman"/>
        </w:rPr>
        <w:t xml:space="preserve">Sendo assim, a terceirização dos referidos serviços é o meio mais adequado para atingirmos a meta desejada, pois que, busca-se desta forma o atendimento dos princípios da economicidade e eficiência, bem como, um elevado </w:t>
      </w:r>
      <w:r w:rsidRPr="00ED4478">
        <w:rPr>
          <w:rFonts w:ascii="Times New Roman" w:hAnsi="Times New Roman" w:cs="Times New Roman"/>
        </w:rPr>
        <w:lastRenderedPageBreak/>
        <w:t xml:space="preserve">padrão na satisfação do interesse público. A não existência de tais postos </w:t>
      </w:r>
      <w:r w:rsidR="00ED4478" w:rsidRPr="00ED4478">
        <w:rPr>
          <w:rFonts w:ascii="Times New Roman" w:hAnsi="Times New Roman" w:cs="Times New Roman"/>
        </w:rPr>
        <w:t>no Departamento de Polícia Federal</w:t>
      </w:r>
      <w:r w:rsidRPr="00ED4478">
        <w:rPr>
          <w:rFonts w:ascii="Times New Roman" w:hAnsi="Times New Roman" w:cs="Times New Roman"/>
        </w:rPr>
        <w:t xml:space="preserve"> faz com que servidores de carreiras específicas sejam realocados para execução de atividades meio e de apoio operacional, causado prejuízo no desempenho das atividades que constituem os objetivos, funções e a missão da instituição.</w:t>
      </w:r>
    </w:p>
    <w:p w:rsidR="003C489B" w:rsidRPr="003C489B" w:rsidRDefault="003C489B" w:rsidP="003C489B">
      <w:pPr>
        <w:pStyle w:val="PargrafodaLista"/>
        <w:rPr>
          <w:rFonts w:ascii="Times New Roman" w:hAnsi="Times New Roman" w:cs="Times New Roman"/>
        </w:rPr>
      </w:pPr>
    </w:p>
    <w:p w:rsidR="003C489B" w:rsidRPr="00EA506F" w:rsidRDefault="003C489B" w:rsidP="00ED4478">
      <w:pPr>
        <w:pStyle w:val="PargrafodaLista"/>
        <w:numPr>
          <w:ilvl w:val="1"/>
          <w:numId w:val="1"/>
        </w:numPr>
        <w:autoSpaceDE w:val="0"/>
        <w:autoSpaceDN w:val="0"/>
        <w:adjustRightInd w:val="0"/>
        <w:ind w:left="0" w:firstLine="709"/>
        <w:jc w:val="both"/>
        <w:rPr>
          <w:rFonts w:ascii="Times New Roman" w:hAnsi="Times New Roman" w:cs="Times New Roman"/>
        </w:rPr>
      </w:pPr>
      <w:r w:rsidRPr="00F3621A">
        <w:rPr>
          <w:rFonts w:ascii="Times New Roman" w:hAnsi="Times New Roman" w:cs="Times New Roman"/>
        </w:rPr>
        <w:t xml:space="preserve">A </w:t>
      </w:r>
      <w:r w:rsidR="00F3621A" w:rsidRPr="00F3621A">
        <w:rPr>
          <w:rFonts w:ascii="Times New Roman" w:hAnsi="Times New Roman" w:cs="Times New Roman"/>
        </w:rPr>
        <w:t xml:space="preserve">relação entre a demanda prevista e a quantidade a ser contratada, foram consubstanciadas com as informações das chefias dos setores </w:t>
      </w:r>
      <w:r w:rsidR="00F3621A" w:rsidRPr="00F3621A">
        <w:rPr>
          <w:rFonts w:ascii="Times New Roman" w:hAnsi="Times New Roman" w:cs="Times New Roman"/>
          <w:color w:val="000000"/>
        </w:rPr>
        <w:t xml:space="preserve">CGCSP/DIREX, CGPI/DIREX, </w:t>
      </w:r>
      <w:r w:rsidR="00F3621A" w:rsidRPr="00F3621A">
        <w:rPr>
          <w:rStyle w:val="Forte"/>
          <w:rFonts w:ascii="Times New Roman" w:hAnsi="Times New Roman" w:cs="Times New Roman"/>
          <w:b w:val="0"/>
        </w:rPr>
        <w:t xml:space="preserve">DFIN/DCOR, </w:t>
      </w:r>
      <w:r w:rsidR="00F3621A" w:rsidRPr="00F3621A">
        <w:rPr>
          <w:rFonts w:ascii="Times New Roman" w:hAnsi="Times New Roman" w:cs="Times New Roman"/>
          <w:color w:val="000000"/>
        </w:rPr>
        <w:t>SENARM/DARM, e DCPQ/DIREX constantes aos autos</w:t>
      </w:r>
      <w:r w:rsidR="004F30F4">
        <w:rPr>
          <w:rFonts w:ascii="Times New Roman" w:hAnsi="Times New Roman" w:cs="Times New Roman"/>
          <w:color w:val="000000"/>
        </w:rPr>
        <w:t xml:space="preserve"> e resumida abaixo</w:t>
      </w:r>
      <w:r w:rsidR="00F3621A">
        <w:rPr>
          <w:rFonts w:ascii="Times New Roman" w:hAnsi="Times New Roman" w:cs="Times New Roman"/>
          <w:color w:val="000000"/>
          <w:sz w:val="20"/>
          <w:szCs w:val="20"/>
        </w:rPr>
        <w:t>.</w:t>
      </w:r>
    </w:p>
    <w:p w:rsidR="00EA506F" w:rsidRPr="00EA506F" w:rsidRDefault="00EA506F" w:rsidP="00EA506F">
      <w:pPr>
        <w:pStyle w:val="PargrafodaLista"/>
        <w:rPr>
          <w:rFonts w:ascii="Times New Roman" w:hAnsi="Times New Roman" w:cs="Times New Roman"/>
        </w:rPr>
      </w:pPr>
    </w:p>
    <w:tbl>
      <w:tblPr>
        <w:tblW w:w="6406" w:type="dxa"/>
        <w:tblInd w:w="10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72"/>
        <w:gridCol w:w="2834"/>
      </w:tblGrid>
      <w:tr w:rsidR="00EA506F" w:rsidTr="00EA506F">
        <w:tc>
          <w:tcPr>
            <w:tcW w:w="6406" w:type="dxa"/>
            <w:gridSpan w:val="2"/>
            <w:tcBorders>
              <w:top w:val="single" w:sz="4" w:space="0" w:color="000000"/>
              <w:left w:val="single" w:sz="4" w:space="0" w:color="000000"/>
              <w:bottom w:val="single" w:sz="4" w:space="0" w:color="000000"/>
              <w:right w:val="single" w:sz="4" w:space="0" w:color="000000"/>
            </w:tcBorders>
            <w:hideMark/>
          </w:tcPr>
          <w:p w:rsidR="00EA506F" w:rsidRDefault="00EA506F" w:rsidP="00EA506F">
            <w:pPr>
              <w:widowControl w:val="0"/>
              <w:suppressAutoHyphens/>
              <w:spacing w:after="120" w:line="276" w:lineRule="auto"/>
              <w:jc w:val="center"/>
              <w:rPr>
                <w:rFonts w:ascii="Times New Roman" w:hAnsi="Times New Roman" w:cs="Times New Roman"/>
                <w:bCs/>
                <w:i/>
                <w:color w:val="FF0000"/>
                <w:sz w:val="20"/>
                <w:szCs w:val="20"/>
              </w:rPr>
            </w:pPr>
            <w:r>
              <w:rPr>
                <w:rFonts w:ascii="Times New Roman" w:hAnsi="Times New Roman" w:cs="Times New Roman"/>
                <w:bCs/>
                <w:sz w:val="20"/>
                <w:szCs w:val="20"/>
              </w:rPr>
              <w:t>DISTRIBUIÇÃO DOS POSTOS DE DIGITADORES</w:t>
            </w:r>
          </w:p>
        </w:tc>
      </w:tr>
      <w:tr w:rsidR="00EA506F" w:rsidTr="00EA506F">
        <w:tc>
          <w:tcPr>
            <w:tcW w:w="3572" w:type="dxa"/>
            <w:tcBorders>
              <w:top w:val="single" w:sz="4" w:space="0" w:color="000000"/>
              <w:left w:val="single" w:sz="4" w:space="0" w:color="000000"/>
              <w:bottom w:val="single" w:sz="4" w:space="0" w:color="000000"/>
              <w:right w:val="single" w:sz="4" w:space="0" w:color="000000"/>
            </w:tcBorders>
            <w:hideMark/>
          </w:tcPr>
          <w:p w:rsidR="00EA506F" w:rsidRDefault="00EA506F" w:rsidP="00EA506F">
            <w:pPr>
              <w:widowControl w:val="0"/>
              <w:suppressAutoHyphens/>
              <w:spacing w:after="120"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19 (dezenove) postos de digitadores, de segunda-feira a sexta. 30 horas semanais, com adicional de periculosidade.</w:t>
            </w:r>
          </w:p>
        </w:tc>
        <w:tc>
          <w:tcPr>
            <w:tcW w:w="2834" w:type="dxa"/>
            <w:tcBorders>
              <w:top w:val="single" w:sz="4" w:space="0" w:color="000000"/>
              <w:left w:val="single" w:sz="4" w:space="0" w:color="000000"/>
              <w:bottom w:val="single" w:sz="4" w:space="0" w:color="000000"/>
              <w:right w:val="single" w:sz="4" w:space="0" w:color="000000"/>
            </w:tcBorders>
            <w:hideMark/>
          </w:tcPr>
          <w:p w:rsidR="00EA506F" w:rsidRDefault="00EA506F" w:rsidP="00EA506F">
            <w:pPr>
              <w:widowControl w:val="0"/>
              <w:suppressAutoHyphens/>
              <w:spacing w:after="120" w:line="276"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CGCSP/DIREX – Edifício situado na EQSW 103/104, lote 01, Setor Sudoeste.</w:t>
            </w:r>
          </w:p>
        </w:tc>
      </w:tr>
      <w:tr w:rsidR="00EA506F" w:rsidTr="00EA506F">
        <w:tc>
          <w:tcPr>
            <w:tcW w:w="3572" w:type="dxa"/>
            <w:tcBorders>
              <w:top w:val="single" w:sz="4" w:space="0" w:color="000000"/>
              <w:left w:val="single" w:sz="4" w:space="0" w:color="000000"/>
              <w:bottom w:val="single" w:sz="4" w:space="0" w:color="000000"/>
              <w:right w:val="single" w:sz="4" w:space="0" w:color="000000"/>
            </w:tcBorders>
            <w:hideMark/>
          </w:tcPr>
          <w:p w:rsidR="00EA506F" w:rsidRDefault="00EA506F" w:rsidP="00EA506F">
            <w:pPr>
              <w:widowControl w:val="0"/>
              <w:suppressAutoHyphens/>
              <w:spacing w:after="120"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20 (vinte) postos de digitadores, de segunda-feira a sexta. 30 horas semanais, sem adicional.</w:t>
            </w:r>
          </w:p>
        </w:tc>
        <w:tc>
          <w:tcPr>
            <w:tcW w:w="2834" w:type="dxa"/>
            <w:tcBorders>
              <w:top w:val="single" w:sz="4" w:space="0" w:color="000000"/>
              <w:left w:val="single" w:sz="4" w:space="0" w:color="000000"/>
              <w:bottom w:val="single" w:sz="4" w:space="0" w:color="000000"/>
              <w:right w:val="single" w:sz="4" w:space="0" w:color="000000"/>
            </w:tcBorders>
            <w:hideMark/>
          </w:tcPr>
          <w:p w:rsidR="00EA506F" w:rsidRDefault="00EA506F" w:rsidP="00EA506F">
            <w:pPr>
              <w:widowControl w:val="0"/>
              <w:suppressAutoHyphens/>
              <w:spacing w:after="120" w:line="276"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CGPI/DIREX </w:t>
            </w:r>
            <w:r w:rsidRPr="00857509">
              <w:rPr>
                <w:rFonts w:ascii="Times New Roman" w:hAnsi="Times New Roman" w:cs="Times New Roman"/>
                <w:sz w:val="20"/>
                <w:szCs w:val="20"/>
              </w:rPr>
              <w:t>Coordenação Geral de Polícia de Imigração -</w:t>
            </w:r>
            <w:proofErr w:type="gramStart"/>
            <w:r w:rsidRPr="00857509">
              <w:rPr>
                <w:rFonts w:ascii="Times New Roman" w:hAnsi="Times New Roman" w:cs="Times New Roman"/>
                <w:sz w:val="20"/>
                <w:szCs w:val="20"/>
              </w:rPr>
              <w:t xml:space="preserve">  </w:t>
            </w:r>
            <w:proofErr w:type="gramEnd"/>
            <w:r w:rsidRPr="00857509">
              <w:rPr>
                <w:rFonts w:ascii="Times New Roman" w:hAnsi="Times New Roman" w:cs="Times New Roman"/>
                <w:sz w:val="20"/>
                <w:szCs w:val="20"/>
              </w:rPr>
              <w:t>SAS Quadra 06, Lote 9/10, Edifício Sede do DPF, 8º Andar.</w:t>
            </w:r>
          </w:p>
        </w:tc>
      </w:tr>
      <w:tr w:rsidR="00EA506F" w:rsidTr="00EA506F">
        <w:tc>
          <w:tcPr>
            <w:tcW w:w="3572" w:type="dxa"/>
            <w:tcBorders>
              <w:top w:val="single" w:sz="4" w:space="0" w:color="000000"/>
              <w:left w:val="single" w:sz="4" w:space="0" w:color="000000"/>
              <w:bottom w:val="single" w:sz="4" w:space="0" w:color="000000"/>
              <w:right w:val="single" w:sz="4" w:space="0" w:color="000000"/>
            </w:tcBorders>
          </w:tcPr>
          <w:p w:rsidR="00EA506F" w:rsidRDefault="00EA506F" w:rsidP="00EA506F">
            <w:pPr>
              <w:widowControl w:val="0"/>
              <w:suppressAutoHyphens/>
              <w:spacing w:after="120"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06 (seis) postos de digitadores, de segunda-feira a sexta. 30 horas semanais, sem adicional.</w:t>
            </w:r>
          </w:p>
        </w:tc>
        <w:tc>
          <w:tcPr>
            <w:tcW w:w="2834" w:type="dxa"/>
            <w:tcBorders>
              <w:top w:val="single" w:sz="4" w:space="0" w:color="000000"/>
              <w:left w:val="single" w:sz="4" w:space="0" w:color="000000"/>
              <w:bottom w:val="single" w:sz="4" w:space="0" w:color="000000"/>
              <w:right w:val="single" w:sz="4" w:space="0" w:color="000000"/>
            </w:tcBorders>
          </w:tcPr>
          <w:p w:rsidR="00EA506F" w:rsidRDefault="00EA506F" w:rsidP="00EA506F">
            <w:pPr>
              <w:widowControl w:val="0"/>
              <w:suppressAutoHyphens/>
              <w:spacing w:after="120" w:line="276" w:lineRule="auto"/>
              <w:jc w:val="both"/>
              <w:rPr>
                <w:rFonts w:ascii="Times New Roman" w:hAnsi="Times New Roman" w:cs="Times New Roman"/>
                <w:color w:val="000000"/>
                <w:sz w:val="20"/>
                <w:szCs w:val="20"/>
              </w:rPr>
            </w:pPr>
            <w:r>
              <w:rPr>
                <w:rStyle w:val="Forte"/>
                <w:rFonts w:ascii="Times New Roman" w:hAnsi="Times New Roman" w:cs="Times New Roman"/>
                <w:b w:val="0"/>
                <w:sz w:val="20"/>
                <w:szCs w:val="20"/>
              </w:rPr>
              <w:t>DFIN/DCOR - Divisão d</w:t>
            </w:r>
            <w:r w:rsidRPr="00857509">
              <w:rPr>
                <w:rStyle w:val="Forte"/>
                <w:rFonts w:ascii="Times New Roman" w:hAnsi="Times New Roman" w:cs="Times New Roman"/>
                <w:b w:val="0"/>
                <w:sz w:val="20"/>
                <w:szCs w:val="20"/>
              </w:rPr>
              <w:t xml:space="preserve">e Repressão </w:t>
            </w:r>
            <w:r>
              <w:rPr>
                <w:rStyle w:val="Forte"/>
                <w:rFonts w:ascii="Times New Roman" w:hAnsi="Times New Roman" w:cs="Times New Roman"/>
                <w:b w:val="0"/>
                <w:sz w:val="20"/>
                <w:szCs w:val="20"/>
              </w:rPr>
              <w:t>a</w:t>
            </w:r>
            <w:r w:rsidRPr="00857509">
              <w:rPr>
                <w:rStyle w:val="Forte"/>
                <w:rFonts w:ascii="Times New Roman" w:hAnsi="Times New Roman" w:cs="Times New Roman"/>
                <w:b w:val="0"/>
                <w:sz w:val="20"/>
                <w:szCs w:val="20"/>
              </w:rPr>
              <w:t xml:space="preserve"> Crimes Financeiros</w:t>
            </w:r>
            <w:r>
              <w:rPr>
                <w:rStyle w:val="Forte"/>
                <w:rFonts w:ascii="Times New Roman" w:hAnsi="Times New Roman" w:cs="Times New Roman"/>
                <w:b w:val="0"/>
                <w:sz w:val="20"/>
                <w:szCs w:val="20"/>
              </w:rPr>
              <w:t xml:space="preserve"> </w:t>
            </w:r>
            <w:r w:rsidRPr="00857509">
              <w:rPr>
                <w:rFonts w:ascii="Times New Roman" w:hAnsi="Times New Roman" w:cs="Times New Roman"/>
                <w:sz w:val="20"/>
                <w:szCs w:val="20"/>
              </w:rPr>
              <w:t xml:space="preserve">-  SAS Quadra 06, Lote 9/10, Edifício Sede do DPF, </w:t>
            </w:r>
            <w:r>
              <w:rPr>
                <w:rFonts w:ascii="Times New Roman" w:hAnsi="Times New Roman" w:cs="Times New Roman"/>
                <w:sz w:val="20"/>
                <w:szCs w:val="20"/>
              </w:rPr>
              <w:t>7</w:t>
            </w:r>
            <w:r w:rsidRPr="00857509">
              <w:rPr>
                <w:rFonts w:ascii="Times New Roman" w:hAnsi="Times New Roman" w:cs="Times New Roman"/>
                <w:sz w:val="20"/>
                <w:szCs w:val="20"/>
              </w:rPr>
              <w:t>º Andar.</w:t>
            </w:r>
          </w:p>
        </w:tc>
      </w:tr>
      <w:tr w:rsidR="00EA506F" w:rsidTr="00EA506F">
        <w:tc>
          <w:tcPr>
            <w:tcW w:w="3572" w:type="dxa"/>
            <w:tcBorders>
              <w:top w:val="single" w:sz="4" w:space="0" w:color="000000"/>
              <w:left w:val="single" w:sz="4" w:space="0" w:color="000000"/>
              <w:bottom w:val="single" w:sz="4" w:space="0" w:color="000000"/>
              <w:right w:val="single" w:sz="4" w:space="0" w:color="000000"/>
            </w:tcBorders>
          </w:tcPr>
          <w:p w:rsidR="00EA506F" w:rsidRDefault="00EA506F" w:rsidP="00EA506F">
            <w:pPr>
              <w:widowControl w:val="0"/>
              <w:suppressAutoHyphens/>
              <w:spacing w:after="120"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12 (doze) postos de digitadores, de segunda-feira a sexta. 30 horas semanais, com adicional de periculosidade.</w:t>
            </w:r>
          </w:p>
        </w:tc>
        <w:tc>
          <w:tcPr>
            <w:tcW w:w="2834" w:type="dxa"/>
            <w:tcBorders>
              <w:top w:val="single" w:sz="4" w:space="0" w:color="000000"/>
              <w:left w:val="single" w:sz="4" w:space="0" w:color="000000"/>
              <w:bottom w:val="single" w:sz="4" w:space="0" w:color="000000"/>
              <w:right w:val="single" w:sz="4" w:space="0" w:color="000000"/>
            </w:tcBorders>
          </w:tcPr>
          <w:p w:rsidR="00EA506F" w:rsidRPr="00857509" w:rsidRDefault="00EA506F" w:rsidP="00EA506F">
            <w:pPr>
              <w:widowControl w:val="0"/>
              <w:suppressAutoHyphens/>
              <w:spacing w:after="120" w:line="276" w:lineRule="auto"/>
              <w:jc w:val="both"/>
              <w:rPr>
                <w:rFonts w:ascii="Times New Roman" w:hAnsi="Times New Roman" w:cs="Times New Roman"/>
                <w:b/>
                <w:color w:val="000000"/>
                <w:sz w:val="20"/>
                <w:szCs w:val="20"/>
              </w:rPr>
            </w:pPr>
            <w:r>
              <w:rPr>
                <w:rFonts w:ascii="Times New Roman" w:hAnsi="Times New Roman" w:cs="Times New Roman"/>
                <w:color w:val="000000"/>
                <w:sz w:val="20"/>
                <w:szCs w:val="20"/>
              </w:rPr>
              <w:t xml:space="preserve">SENARM/DARM </w:t>
            </w:r>
            <w:r w:rsidRPr="00857509">
              <w:rPr>
                <w:rFonts w:ascii="Times New Roman" w:hAnsi="Times New Roman" w:cs="Times New Roman"/>
                <w:sz w:val="20"/>
                <w:szCs w:val="20"/>
              </w:rPr>
              <w:t xml:space="preserve">SAS Quadra 06, Lote 9/10, Edifício Sede do DPF, </w:t>
            </w:r>
            <w:r>
              <w:rPr>
                <w:rFonts w:ascii="Times New Roman" w:hAnsi="Times New Roman" w:cs="Times New Roman"/>
                <w:sz w:val="20"/>
                <w:szCs w:val="20"/>
              </w:rPr>
              <w:t>6</w:t>
            </w:r>
            <w:r w:rsidRPr="00857509">
              <w:rPr>
                <w:rFonts w:ascii="Times New Roman" w:hAnsi="Times New Roman" w:cs="Times New Roman"/>
                <w:sz w:val="20"/>
                <w:szCs w:val="20"/>
              </w:rPr>
              <w:t>º Andar.</w:t>
            </w:r>
          </w:p>
        </w:tc>
      </w:tr>
      <w:tr w:rsidR="00EA506F" w:rsidTr="00EA506F">
        <w:tc>
          <w:tcPr>
            <w:tcW w:w="3572" w:type="dxa"/>
            <w:tcBorders>
              <w:top w:val="single" w:sz="4" w:space="0" w:color="000000"/>
              <w:left w:val="single" w:sz="4" w:space="0" w:color="000000"/>
              <w:bottom w:val="single" w:sz="4" w:space="0" w:color="000000"/>
              <w:right w:val="single" w:sz="4" w:space="0" w:color="000000"/>
            </w:tcBorders>
          </w:tcPr>
          <w:p w:rsidR="00EA506F" w:rsidRDefault="00EA506F" w:rsidP="00EA506F">
            <w:pPr>
              <w:widowControl w:val="0"/>
              <w:suppressAutoHyphens/>
              <w:spacing w:after="120"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28 (vinte e oito) postos de digitadores, de segunda-feira a sexta. 30 horas semanais, com adicional de periculosidade.</w:t>
            </w:r>
          </w:p>
        </w:tc>
        <w:tc>
          <w:tcPr>
            <w:tcW w:w="2834" w:type="dxa"/>
            <w:tcBorders>
              <w:top w:val="single" w:sz="4" w:space="0" w:color="000000"/>
              <w:left w:val="single" w:sz="4" w:space="0" w:color="000000"/>
              <w:bottom w:val="single" w:sz="4" w:space="0" w:color="000000"/>
              <w:right w:val="single" w:sz="4" w:space="0" w:color="000000"/>
            </w:tcBorders>
          </w:tcPr>
          <w:p w:rsidR="00EA506F" w:rsidRDefault="00EA506F" w:rsidP="00EA506F">
            <w:pPr>
              <w:widowControl w:val="0"/>
              <w:suppressAutoHyphens/>
              <w:spacing w:after="120" w:line="276"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DCPQ/</w:t>
            </w:r>
            <w:proofErr w:type="gramStart"/>
            <w:r>
              <w:rPr>
                <w:rFonts w:ascii="Times New Roman" w:hAnsi="Times New Roman" w:cs="Times New Roman"/>
                <w:color w:val="000000"/>
                <w:sz w:val="20"/>
                <w:szCs w:val="20"/>
              </w:rPr>
              <w:t>DIREX –Edifício</w:t>
            </w:r>
            <w:proofErr w:type="gramEnd"/>
            <w:r>
              <w:rPr>
                <w:rFonts w:ascii="Times New Roman" w:hAnsi="Times New Roman" w:cs="Times New Roman"/>
                <w:color w:val="000000"/>
                <w:sz w:val="20"/>
                <w:szCs w:val="20"/>
              </w:rPr>
              <w:t xml:space="preserve"> situado na EQSW 103/104, lote 01, Setor Sudoeste</w:t>
            </w:r>
          </w:p>
        </w:tc>
      </w:tr>
      <w:tr w:rsidR="00EA506F" w:rsidTr="00EA506F">
        <w:tc>
          <w:tcPr>
            <w:tcW w:w="6406" w:type="dxa"/>
            <w:gridSpan w:val="2"/>
            <w:tcBorders>
              <w:top w:val="single" w:sz="4" w:space="0" w:color="000000"/>
              <w:left w:val="single" w:sz="4" w:space="0" w:color="000000"/>
              <w:bottom w:val="single" w:sz="4" w:space="0" w:color="000000"/>
              <w:right w:val="single" w:sz="4" w:space="0" w:color="000000"/>
            </w:tcBorders>
          </w:tcPr>
          <w:p w:rsidR="00EA506F" w:rsidRDefault="00EA506F" w:rsidP="00EA506F">
            <w:pPr>
              <w:widowControl w:val="0"/>
              <w:suppressAutoHyphens/>
              <w:spacing w:after="120" w:line="276"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TOTAL: 85 (Oitenta e cinco) postos de digitadores</w:t>
            </w:r>
          </w:p>
        </w:tc>
      </w:tr>
    </w:tbl>
    <w:p w:rsidR="00EA506F" w:rsidRDefault="00EA506F" w:rsidP="00EA506F">
      <w:pPr>
        <w:pStyle w:val="PargrafodaLista"/>
        <w:autoSpaceDE w:val="0"/>
        <w:autoSpaceDN w:val="0"/>
        <w:adjustRightInd w:val="0"/>
        <w:ind w:left="709"/>
        <w:jc w:val="both"/>
        <w:rPr>
          <w:rFonts w:ascii="Times New Roman" w:hAnsi="Times New Roman" w:cs="Times New Roman"/>
        </w:rPr>
      </w:pPr>
    </w:p>
    <w:p w:rsidR="00585D0F" w:rsidRPr="00ED4478" w:rsidRDefault="00585D0F" w:rsidP="00585D0F">
      <w:pPr>
        <w:pStyle w:val="PargrafodaLista"/>
        <w:autoSpaceDE w:val="0"/>
        <w:autoSpaceDN w:val="0"/>
        <w:adjustRightInd w:val="0"/>
        <w:ind w:left="709"/>
        <w:jc w:val="both"/>
        <w:rPr>
          <w:rFonts w:ascii="Times New Roman" w:hAnsi="Times New Roman" w:cs="Times New Roman"/>
        </w:rPr>
      </w:pPr>
    </w:p>
    <w:p w:rsidR="00313D49" w:rsidRPr="00313D49" w:rsidRDefault="00812A44" w:rsidP="00313D49">
      <w:pPr>
        <w:pStyle w:val="PargrafodaLista"/>
        <w:numPr>
          <w:ilvl w:val="1"/>
          <w:numId w:val="1"/>
        </w:numPr>
        <w:autoSpaceDE w:val="0"/>
        <w:autoSpaceDN w:val="0"/>
        <w:adjustRightInd w:val="0"/>
        <w:ind w:left="0" w:firstLine="709"/>
        <w:jc w:val="both"/>
        <w:rPr>
          <w:rFonts w:ascii="Times New Roman" w:hAnsi="Times New Roman" w:cs="Times New Roman"/>
        </w:rPr>
      </w:pPr>
      <w:r w:rsidRPr="00883F6E">
        <w:rPr>
          <w:rFonts w:ascii="Times New Roman" w:hAnsi="Times New Roman" w:cs="Times New Roman"/>
        </w:rPr>
        <w:t>Pretende-se alcançar, com a presente contratação, a conciliação entre os menores custos</w:t>
      </w:r>
      <w:r>
        <w:rPr>
          <w:rFonts w:ascii="Times New Roman" w:hAnsi="Times New Roman" w:cs="Times New Roman"/>
        </w:rPr>
        <w:t xml:space="preserve"> </w:t>
      </w:r>
      <w:r w:rsidRPr="00883F6E">
        <w:rPr>
          <w:rFonts w:ascii="Times New Roman" w:hAnsi="Times New Roman" w:cs="Times New Roman"/>
        </w:rPr>
        <w:t>possíveis da contratação e o atendimento adequado das necessidades da Administração</w:t>
      </w:r>
      <w:r>
        <w:rPr>
          <w:rFonts w:ascii="Times New Roman" w:hAnsi="Times New Roman" w:cs="Times New Roman"/>
        </w:rPr>
        <w:t>.</w:t>
      </w:r>
    </w:p>
    <w:p w:rsidR="00974C7C" w:rsidRPr="00313D49" w:rsidRDefault="00974C7C" w:rsidP="00974C7C">
      <w:pPr>
        <w:autoSpaceDE w:val="0"/>
        <w:spacing w:after="120" w:line="276" w:lineRule="auto"/>
        <w:jc w:val="both"/>
        <w:rPr>
          <w:rFonts w:ascii="Times New Roman" w:hAnsi="Times New Roman" w:cs="Times New Roman"/>
        </w:rPr>
      </w:pPr>
    </w:p>
    <w:p w:rsidR="00DB206B" w:rsidRPr="00313D49" w:rsidRDefault="00DB206B" w:rsidP="00DB206B">
      <w:pPr>
        <w:numPr>
          <w:ilvl w:val="0"/>
          <w:numId w:val="1"/>
        </w:numPr>
        <w:autoSpaceDE w:val="0"/>
        <w:spacing w:after="120" w:line="276" w:lineRule="auto"/>
        <w:jc w:val="both"/>
        <w:rPr>
          <w:rFonts w:ascii="Times New Roman" w:hAnsi="Times New Roman" w:cs="Times New Roman"/>
        </w:rPr>
      </w:pPr>
      <w:r w:rsidRPr="00313D49">
        <w:rPr>
          <w:rFonts w:ascii="Times New Roman" w:hAnsi="Times New Roman" w:cs="Times New Roman"/>
          <w:b/>
        </w:rPr>
        <w:t>DA CLASSIFICAÇÃO DOS SERVIÇOS</w:t>
      </w:r>
    </w:p>
    <w:p w:rsidR="00812A44" w:rsidRDefault="00812A44" w:rsidP="00812A44">
      <w:pPr>
        <w:pStyle w:val="PargrafodaLista"/>
        <w:numPr>
          <w:ilvl w:val="1"/>
          <w:numId w:val="1"/>
        </w:numPr>
        <w:autoSpaceDE w:val="0"/>
        <w:autoSpaceDN w:val="0"/>
        <w:adjustRightInd w:val="0"/>
        <w:ind w:left="0" w:firstLine="851"/>
        <w:jc w:val="both"/>
        <w:rPr>
          <w:rFonts w:ascii="Times New Roman" w:hAnsi="Times New Roman" w:cs="Times New Roman"/>
        </w:rPr>
      </w:pPr>
      <w:r w:rsidRPr="00812A44">
        <w:rPr>
          <w:rFonts w:ascii="Times New Roman" w:hAnsi="Times New Roman" w:cs="Times New Roman"/>
        </w:rPr>
        <w:t>Os serviços referentes aos postos aqui contratados se enquadram como serviços continuados, pois suas interrupções podem comprometer a continuidade das atividades da Administração e as contratações devem se estender por mais de um exercício financeiro e continuamente.</w:t>
      </w:r>
    </w:p>
    <w:p w:rsidR="00585D0F" w:rsidRDefault="00585D0F" w:rsidP="00585D0F">
      <w:pPr>
        <w:pStyle w:val="PargrafodaLista"/>
        <w:autoSpaceDE w:val="0"/>
        <w:autoSpaceDN w:val="0"/>
        <w:adjustRightInd w:val="0"/>
        <w:ind w:left="851"/>
        <w:jc w:val="both"/>
        <w:rPr>
          <w:rFonts w:ascii="Times New Roman" w:hAnsi="Times New Roman" w:cs="Times New Roman"/>
        </w:rPr>
      </w:pPr>
    </w:p>
    <w:p w:rsidR="00812A44" w:rsidRDefault="00812A44" w:rsidP="00812A44">
      <w:pPr>
        <w:pStyle w:val="PargrafodaLista"/>
        <w:numPr>
          <w:ilvl w:val="1"/>
          <w:numId w:val="1"/>
        </w:numPr>
        <w:autoSpaceDE w:val="0"/>
        <w:autoSpaceDN w:val="0"/>
        <w:adjustRightInd w:val="0"/>
        <w:ind w:left="0" w:firstLine="851"/>
        <w:jc w:val="both"/>
        <w:rPr>
          <w:rFonts w:ascii="Times New Roman" w:hAnsi="Times New Roman" w:cs="Times New Roman"/>
        </w:rPr>
      </w:pPr>
      <w:r w:rsidRPr="00812A44">
        <w:rPr>
          <w:rFonts w:ascii="Times New Roman" w:hAnsi="Times New Roman" w:cs="Times New Roman"/>
        </w:rPr>
        <w:t>O serviço a ser contratado possui padrões de desempenho e qualidade que podem ser objetivamente definidos pelo Edital por meio de especificações usuais do mercado, enquadrando se, portanto, como serviços comuns, nos termos do § 1º do art. 2º do Decreto nº 5.450/2005.</w:t>
      </w:r>
    </w:p>
    <w:p w:rsidR="00585D0F" w:rsidRDefault="00585D0F" w:rsidP="00585D0F">
      <w:pPr>
        <w:pStyle w:val="PargrafodaLista"/>
        <w:autoSpaceDE w:val="0"/>
        <w:autoSpaceDN w:val="0"/>
        <w:adjustRightInd w:val="0"/>
        <w:ind w:left="851"/>
        <w:jc w:val="both"/>
        <w:rPr>
          <w:rFonts w:ascii="Times New Roman" w:hAnsi="Times New Roman" w:cs="Times New Roman"/>
        </w:rPr>
      </w:pPr>
    </w:p>
    <w:p w:rsidR="00DB206B" w:rsidRPr="00812A44" w:rsidRDefault="00812A44" w:rsidP="00974C7C">
      <w:pPr>
        <w:pStyle w:val="PargrafodaLista"/>
        <w:numPr>
          <w:ilvl w:val="1"/>
          <w:numId w:val="1"/>
        </w:numPr>
        <w:autoSpaceDE w:val="0"/>
        <w:autoSpaceDN w:val="0"/>
        <w:adjustRightInd w:val="0"/>
        <w:ind w:left="0" w:firstLine="567"/>
        <w:jc w:val="both"/>
        <w:rPr>
          <w:rFonts w:ascii="Times New Roman" w:hAnsi="Times New Roman" w:cs="Times New Roman"/>
        </w:rPr>
      </w:pPr>
      <w:r w:rsidRPr="00812A44">
        <w:rPr>
          <w:rFonts w:ascii="Times New Roman" w:hAnsi="Times New Roman" w:cs="Times New Roman"/>
        </w:rPr>
        <w:t xml:space="preserve">Assim, tais serviços podem ser licitados na modalidade Pregão, na forma Eletrônica. </w:t>
      </w:r>
      <w:r w:rsidR="00DB206B" w:rsidRPr="00812A44">
        <w:rPr>
          <w:rFonts w:ascii="Times New Roman" w:hAnsi="Times New Roman" w:cs="Times New Roman"/>
        </w:rPr>
        <w:t>Os serviços a serem contratados enquadram-se nos pressupostos do Decreto n° 2.271, de 1997, c</w:t>
      </w:r>
      <w:r w:rsidR="003C25D1" w:rsidRPr="00812A44">
        <w:rPr>
          <w:rFonts w:ascii="Times New Roman" w:hAnsi="Times New Roman" w:cs="Times New Roman"/>
        </w:rPr>
        <w:t xml:space="preserve">onstituindo-se em </w:t>
      </w:r>
      <w:r w:rsidR="00DB206B" w:rsidRPr="00812A44">
        <w:rPr>
          <w:rFonts w:ascii="Times New Roman" w:hAnsi="Times New Roman" w:cs="Times New Roman"/>
        </w:rPr>
        <w:t>atividades materiais acessórias, instrumentais ou complementares à área de competência legal do órgão licitante, não</w:t>
      </w:r>
      <w:r w:rsidR="003C25D1" w:rsidRPr="00812A44">
        <w:rPr>
          <w:rFonts w:ascii="Times New Roman" w:hAnsi="Times New Roman" w:cs="Times New Roman"/>
        </w:rPr>
        <w:t xml:space="preserve"> </w:t>
      </w:r>
      <w:r w:rsidR="00DB206B" w:rsidRPr="00812A44">
        <w:rPr>
          <w:rFonts w:ascii="Times New Roman" w:hAnsi="Times New Roman" w:cs="Times New Roman"/>
        </w:rPr>
        <w:t>inerentes às categorias funcionais abrangidas por seu respectivo plano de cargos.</w:t>
      </w:r>
    </w:p>
    <w:p w:rsidR="00DB206B" w:rsidRPr="00313D49" w:rsidRDefault="00DB206B" w:rsidP="00E01993">
      <w:pPr>
        <w:numPr>
          <w:ilvl w:val="1"/>
          <w:numId w:val="1"/>
        </w:numPr>
        <w:spacing w:before="120" w:after="120" w:line="276" w:lineRule="auto"/>
        <w:ind w:left="0" w:firstLine="567"/>
        <w:jc w:val="both"/>
        <w:rPr>
          <w:rFonts w:ascii="Times New Roman" w:hAnsi="Times New Roman" w:cs="Times New Roman"/>
        </w:rPr>
      </w:pPr>
      <w:r w:rsidRPr="00313D49">
        <w:rPr>
          <w:rFonts w:ascii="Times New Roman" w:hAnsi="Times New Roman" w:cs="Times New Roman"/>
        </w:rPr>
        <w:t xml:space="preserve">A prestação dos serviços não gera vínculo empregatício entre os empregados da </w:t>
      </w:r>
      <w:r w:rsidR="00D52359" w:rsidRPr="00313D49">
        <w:rPr>
          <w:rFonts w:ascii="Times New Roman" w:hAnsi="Times New Roman" w:cs="Times New Roman"/>
        </w:rPr>
        <w:t>Contratada</w:t>
      </w:r>
      <w:r w:rsidRPr="00313D49">
        <w:rPr>
          <w:rFonts w:ascii="Times New Roman" w:hAnsi="Times New Roman" w:cs="Times New Roman"/>
        </w:rPr>
        <w:t xml:space="preserve"> e a Administração</w:t>
      </w:r>
      <w:r w:rsidR="00940AD0" w:rsidRPr="00313D49">
        <w:rPr>
          <w:rFonts w:ascii="Times New Roman" w:hAnsi="Times New Roman" w:cs="Times New Roman"/>
        </w:rPr>
        <w:t xml:space="preserve"> Contratante</w:t>
      </w:r>
      <w:r w:rsidRPr="00313D49">
        <w:rPr>
          <w:rFonts w:ascii="Times New Roman" w:hAnsi="Times New Roman" w:cs="Times New Roman"/>
        </w:rPr>
        <w:t>, vedando-se qualquer relação entre estes que caracterize pessoalidade e subordinação direta.</w:t>
      </w:r>
    </w:p>
    <w:p w:rsidR="00822758" w:rsidRPr="00313D49" w:rsidRDefault="00822758" w:rsidP="00822758">
      <w:pPr>
        <w:pStyle w:val="PargrafodaLista"/>
        <w:numPr>
          <w:ilvl w:val="0"/>
          <w:numId w:val="1"/>
        </w:numPr>
        <w:spacing w:before="240" w:after="120" w:line="276" w:lineRule="auto"/>
        <w:jc w:val="both"/>
        <w:rPr>
          <w:rFonts w:ascii="Times New Roman" w:hAnsi="Times New Roman" w:cs="Times New Roman"/>
          <w:b/>
          <w:bCs/>
        </w:rPr>
      </w:pPr>
      <w:r w:rsidRPr="00313D49">
        <w:rPr>
          <w:rFonts w:ascii="Times New Roman" w:hAnsi="Times New Roman" w:cs="Times New Roman"/>
          <w:b/>
          <w:bCs/>
        </w:rPr>
        <w:t>FORMA DE PRESTAÇÃO DOS SERVIÇOS</w:t>
      </w:r>
    </w:p>
    <w:p w:rsidR="00812A44" w:rsidRDefault="00822758" w:rsidP="00812A44">
      <w:pPr>
        <w:numPr>
          <w:ilvl w:val="1"/>
          <w:numId w:val="1"/>
        </w:numPr>
        <w:spacing w:before="120" w:after="120" w:line="276" w:lineRule="auto"/>
        <w:ind w:left="0" w:firstLine="567"/>
        <w:jc w:val="both"/>
        <w:rPr>
          <w:rFonts w:ascii="Times New Roman" w:hAnsi="Times New Roman" w:cs="Times New Roman"/>
          <w:bCs/>
        </w:rPr>
      </w:pPr>
      <w:r w:rsidRPr="00313D49">
        <w:rPr>
          <w:rFonts w:ascii="Times New Roman" w:hAnsi="Times New Roman" w:cs="Times New Roman"/>
          <w:bCs/>
        </w:rPr>
        <w:t>Os serviços serão executados conforme discriminado abaixo:</w:t>
      </w:r>
    </w:p>
    <w:p w:rsidR="00812A44" w:rsidRPr="00812A44" w:rsidRDefault="00812A44" w:rsidP="00812A44">
      <w:pPr>
        <w:numPr>
          <w:ilvl w:val="1"/>
          <w:numId w:val="1"/>
        </w:numPr>
        <w:spacing w:before="120" w:after="120" w:line="276" w:lineRule="auto"/>
        <w:ind w:left="0" w:firstLine="567"/>
        <w:jc w:val="both"/>
        <w:rPr>
          <w:rFonts w:ascii="Times New Roman" w:hAnsi="Times New Roman" w:cs="Times New Roman"/>
          <w:bCs/>
        </w:rPr>
      </w:pPr>
      <w:r w:rsidRPr="00812A44">
        <w:rPr>
          <w:rFonts w:ascii="Times New Roman" w:hAnsi="Times New Roman" w:cs="Times New Roman"/>
        </w:rPr>
        <w:t>Os serviços referentes aos postos aqui contratados se enquadram como serviços continuados, pois suas interrupções podem comprometer a continuidade das atividades da Administração e as contratações devem se estender por mais de um exercício financeiro e continuamente.</w:t>
      </w:r>
    </w:p>
    <w:p w:rsidR="009C537E" w:rsidRDefault="00812A44" w:rsidP="009C537E">
      <w:pPr>
        <w:numPr>
          <w:ilvl w:val="1"/>
          <w:numId w:val="1"/>
        </w:numPr>
        <w:spacing w:before="120" w:after="120" w:line="276" w:lineRule="auto"/>
        <w:ind w:left="0" w:firstLine="567"/>
        <w:jc w:val="both"/>
        <w:rPr>
          <w:rFonts w:ascii="Times New Roman" w:hAnsi="Times New Roman" w:cs="Times New Roman"/>
          <w:bCs/>
        </w:rPr>
      </w:pPr>
      <w:r w:rsidRPr="00812A44">
        <w:rPr>
          <w:rFonts w:ascii="Times New Roman" w:hAnsi="Times New Roman" w:cs="Times New Roman"/>
        </w:rPr>
        <w:t>O serviço a ser contratado possui padrões de desempenho e qualidade que podem ser objetivamente definidos pelo Edital por meio de especificações usuais do mercado, enquadrando se, portanto, como serviços comuns, nos termos do § 1º do art. 2º do Decreto nº 5.450/2005.Assim, tais serviços podem ser licitados na modalidade Pregão, na forma Eletrônica.</w:t>
      </w:r>
    </w:p>
    <w:p w:rsidR="009C537E" w:rsidRPr="00585D0F" w:rsidRDefault="009C537E" w:rsidP="009C537E">
      <w:pPr>
        <w:numPr>
          <w:ilvl w:val="1"/>
          <w:numId w:val="1"/>
        </w:numPr>
        <w:spacing w:before="120" w:after="120" w:line="276" w:lineRule="auto"/>
        <w:ind w:left="0" w:firstLine="567"/>
        <w:jc w:val="both"/>
        <w:rPr>
          <w:rFonts w:ascii="Times New Roman" w:hAnsi="Times New Roman" w:cs="Times New Roman"/>
          <w:bCs/>
        </w:rPr>
      </w:pPr>
      <w:r w:rsidRPr="009C537E">
        <w:rPr>
          <w:rFonts w:ascii="Times New Roman" w:hAnsi="Times New Roman" w:cs="Times New Roman"/>
        </w:rPr>
        <w:t xml:space="preserve">Conforme dispõe o art. 43 da IN SLTI/MPOG nº 002/2008, o serviço será contratado por posto de serviço, estabelecendo-se uma estimativa de preço </w:t>
      </w:r>
      <w:r>
        <w:rPr>
          <w:rFonts w:ascii="Times New Roman" w:hAnsi="Times New Roman" w:cs="Times New Roman"/>
        </w:rPr>
        <w:t>unitário</w:t>
      </w:r>
      <w:r w:rsidRPr="009C537E">
        <w:rPr>
          <w:rFonts w:ascii="Times New Roman" w:hAnsi="Times New Roman" w:cs="Times New Roman"/>
        </w:rPr>
        <w:t xml:space="preserve"> mensal </w:t>
      </w:r>
      <w:r>
        <w:rPr>
          <w:rFonts w:ascii="Times New Roman" w:hAnsi="Times New Roman" w:cs="Times New Roman"/>
        </w:rPr>
        <w:t xml:space="preserve">e preço anual total </w:t>
      </w:r>
      <w:r w:rsidRPr="009C537E">
        <w:rPr>
          <w:rFonts w:ascii="Times New Roman" w:hAnsi="Times New Roman" w:cs="Times New Roman"/>
        </w:rPr>
        <w:t xml:space="preserve">pelo período de </w:t>
      </w:r>
      <w:r>
        <w:rPr>
          <w:rFonts w:ascii="Times New Roman" w:hAnsi="Times New Roman" w:cs="Times New Roman"/>
        </w:rPr>
        <w:t>12</w:t>
      </w:r>
      <w:r w:rsidRPr="009C537E">
        <w:rPr>
          <w:rFonts w:ascii="Times New Roman" w:hAnsi="Times New Roman" w:cs="Times New Roman"/>
        </w:rPr>
        <w:t xml:space="preserve"> meses e será licitado por </w:t>
      </w:r>
      <w:r>
        <w:rPr>
          <w:rFonts w:ascii="Times New Roman" w:hAnsi="Times New Roman" w:cs="Times New Roman"/>
        </w:rPr>
        <w:t>grupo</w:t>
      </w:r>
      <w:r w:rsidRPr="009C537E">
        <w:rPr>
          <w:rFonts w:ascii="Times New Roman" w:hAnsi="Times New Roman" w:cs="Times New Roman"/>
        </w:rPr>
        <w:t>, observadas as suas peculiaridades.</w:t>
      </w:r>
    </w:p>
    <w:p w:rsidR="00585D0F" w:rsidRPr="009C537E" w:rsidRDefault="00585D0F" w:rsidP="009C537E">
      <w:pPr>
        <w:numPr>
          <w:ilvl w:val="1"/>
          <w:numId w:val="1"/>
        </w:numPr>
        <w:spacing w:before="120" w:after="120" w:line="276" w:lineRule="auto"/>
        <w:ind w:left="0" w:firstLine="567"/>
        <w:jc w:val="both"/>
        <w:rPr>
          <w:rFonts w:ascii="Times New Roman" w:hAnsi="Times New Roman" w:cs="Times New Roman"/>
          <w:bCs/>
        </w:rPr>
      </w:pPr>
      <w:r>
        <w:rPr>
          <w:rFonts w:ascii="Times New Roman" w:hAnsi="Times New Roman" w:cs="Times New Roman"/>
        </w:rPr>
        <w:t>A junção dos itens em um único grupo se dá em virtude dos itens serem da mesma natureza de serviço só se diferenciando a localidade e a incidência de adicionais de periculosidade e insalubridade.</w:t>
      </w:r>
    </w:p>
    <w:p w:rsidR="009C537E" w:rsidRDefault="00095A1D" w:rsidP="009C537E">
      <w:pPr>
        <w:numPr>
          <w:ilvl w:val="1"/>
          <w:numId w:val="1"/>
        </w:numPr>
        <w:spacing w:before="120" w:after="120" w:line="276" w:lineRule="auto"/>
        <w:ind w:left="0" w:firstLine="567"/>
        <w:jc w:val="both"/>
        <w:rPr>
          <w:rFonts w:ascii="Times New Roman" w:hAnsi="Times New Roman" w:cs="Times New Roman"/>
          <w:bCs/>
        </w:rPr>
      </w:pPr>
      <w:r>
        <w:rPr>
          <w:rFonts w:ascii="Times New Roman" w:hAnsi="Times New Roman" w:cs="Times New Roman"/>
          <w:bCs/>
        </w:rPr>
        <w:t>A prestação do serviço será de forma continuada</w:t>
      </w:r>
      <w:r w:rsidR="006004D9">
        <w:rPr>
          <w:rFonts w:ascii="Times New Roman" w:hAnsi="Times New Roman" w:cs="Times New Roman"/>
          <w:bCs/>
        </w:rPr>
        <w:t>, podendo ser prorrogada em até sessenta meses consoante art. 57 da Lei 8.666/93</w:t>
      </w:r>
      <w:r w:rsidR="00F93296">
        <w:rPr>
          <w:rFonts w:ascii="Times New Roman" w:hAnsi="Times New Roman" w:cs="Times New Roman"/>
          <w:bCs/>
        </w:rPr>
        <w:t xml:space="preserve"> </w:t>
      </w:r>
      <w:r w:rsidR="00585D0F">
        <w:rPr>
          <w:rFonts w:ascii="Times New Roman" w:hAnsi="Times New Roman" w:cs="Times New Roman"/>
          <w:bCs/>
        </w:rPr>
        <w:t>ao critério</w:t>
      </w:r>
      <w:r w:rsidR="00F93296">
        <w:rPr>
          <w:rFonts w:ascii="Times New Roman" w:hAnsi="Times New Roman" w:cs="Times New Roman"/>
          <w:bCs/>
        </w:rPr>
        <w:t xml:space="preserve"> da Administração e desde que mantida a </w:t>
      </w:r>
      <w:proofErr w:type="spellStart"/>
      <w:r w:rsidR="00F93296">
        <w:rPr>
          <w:rFonts w:ascii="Times New Roman" w:hAnsi="Times New Roman" w:cs="Times New Roman"/>
          <w:bCs/>
        </w:rPr>
        <w:t>vantajosidade</w:t>
      </w:r>
      <w:proofErr w:type="spellEnd"/>
      <w:r w:rsidR="00F93296">
        <w:rPr>
          <w:rFonts w:ascii="Times New Roman" w:hAnsi="Times New Roman" w:cs="Times New Roman"/>
          <w:bCs/>
        </w:rPr>
        <w:t>.</w:t>
      </w:r>
    </w:p>
    <w:p w:rsidR="004F30F4" w:rsidRPr="009C537E" w:rsidRDefault="004F30F4" w:rsidP="004F30F4">
      <w:pPr>
        <w:spacing w:before="120" w:after="120" w:line="276" w:lineRule="auto"/>
        <w:ind w:left="567"/>
        <w:jc w:val="both"/>
        <w:rPr>
          <w:rFonts w:ascii="Times New Roman" w:hAnsi="Times New Roman" w:cs="Times New Roman"/>
          <w:bCs/>
        </w:rPr>
      </w:pPr>
    </w:p>
    <w:p w:rsidR="00822758" w:rsidRPr="00313D49" w:rsidRDefault="00822758" w:rsidP="00822758">
      <w:pPr>
        <w:pStyle w:val="PargrafodaLista"/>
        <w:numPr>
          <w:ilvl w:val="0"/>
          <w:numId w:val="1"/>
        </w:numPr>
        <w:spacing w:before="240" w:after="120" w:line="276" w:lineRule="auto"/>
        <w:jc w:val="both"/>
        <w:rPr>
          <w:rFonts w:ascii="Times New Roman" w:hAnsi="Times New Roman" w:cs="Times New Roman"/>
          <w:b/>
          <w:bCs/>
        </w:rPr>
      </w:pPr>
      <w:r w:rsidRPr="00313D49">
        <w:rPr>
          <w:rFonts w:ascii="Times New Roman" w:hAnsi="Times New Roman" w:cs="Times New Roman"/>
          <w:b/>
          <w:bCs/>
        </w:rPr>
        <w:lastRenderedPageBreak/>
        <w:t>INFORMAÇÕES RELEVANTES PARA O DIMENSIONAMENTO DA PROPOSTA</w:t>
      </w:r>
    </w:p>
    <w:p w:rsidR="00822758" w:rsidRPr="00313D49" w:rsidRDefault="00822758" w:rsidP="00822758">
      <w:pPr>
        <w:pStyle w:val="PargrafodaLista"/>
        <w:spacing w:before="240" w:after="120" w:line="276" w:lineRule="auto"/>
        <w:ind w:left="360"/>
        <w:jc w:val="both"/>
        <w:rPr>
          <w:rFonts w:ascii="Times New Roman" w:hAnsi="Times New Roman" w:cs="Times New Roman"/>
          <w:bCs/>
        </w:rPr>
      </w:pPr>
    </w:p>
    <w:p w:rsidR="00E27515" w:rsidRDefault="00822758" w:rsidP="00E27515">
      <w:pPr>
        <w:numPr>
          <w:ilvl w:val="1"/>
          <w:numId w:val="1"/>
        </w:numPr>
        <w:spacing w:before="120" w:after="120" w:line="276" w:lineRule="auto"/>
        <w:ind w:left="0" w:firstLine="567"/>
        <w:jc w:val="both"/>
        <w:rPr>
          <w:rFonts w:ascii="Times New Roman" w:hAnsi="Times New Roman" w:cs="Times New Roman"/>
          <w:bCs/>
        </w:rPr>
      </w:pPr>
      <w:r w:rsidRPr="00313D49">
        <w:rPr>
          <w:rFonts w:ascii="Times New Roman" w:hAnsi="Times New Roman" w:cs="Times New Roman"/>
          <w:bCs/>
        </w:rPr>
        <w:t>A demanda do órgão tem como base as seguintes características</w:t>
      </w:r>
      <w:r w:rsidR="00FC0EA0">
        <w:rPr>
          <w:rFonts w:ascii="Times New Roman" w:hAnsi="Times New Roman" w:cs="Times New Roman"/>
          <w:bCs/>
        </w:rPr>
        <w:t>:</w:t>
      </w:r>
    </w:p>
    <w:p w:rsidR="00E27515" w:rsidRPr="00E27515" w:rsidRDefault="00E27515" w:rsidP="00E27515">
      <w:pPr>
        <w:numPr>
          <w:ilvl w:val="1"/>
          <w:numId w:val="1"/>
        </w:numPr>
        <w:spacing w:before="120" w:after="120" w:line="276" w:lineRule="auto"/>
        <w:ind w:left="0" w:firstLine="567"/>
        <w:jc w:val="both"/>
        <w:rPr>
          <w:rFonts w:ascii="Times New Roman" w:hAnsi="Times New Roman" w:cs="Times New Roman"/>
          <w:bCs/>
        </w:rPr>
      </w:pPr>
      <w:r w:rsidRPr="00E27515">
        <w:rPr>
          <w:rFonts w:ascii="Times New Roman" w:hAnsi="Times New Roman" w:cs="Times New Roman"/>
        </w:rPr>
        <w:t>A avaliação da qualidade e o aceite dos serviços serão de responsabilidade da fiscalização dos contratos por meio de instrumentos de controle que compreendam a mensuração, entre outros, dos seguintes aspectos:</w:t>
      </w:r>
    </w:p>
    <w:p w:rsidR="00E27515" w:rsidRPr="006673D3" w:rsidRDefault="00E27515" w:rsidP="00E27515">
      <w:pPr>
        <w:autoSpaceDE w:val="0"/>
        <w:autoSpaceDN w:val="0"/>
        <w:adjustRightInd w:val="0"/>
        <w:jc w:val="both"/>
        <w:rPr>
          <w:rFonts w:ascii="Times New Roman" w:hAnsi="Times New Roman" w:cs="Times New Roman"/>
        </w:rPr>
      </w:pPr>
      <w:r w:rsidRPr="00883F6E">
        <w:rPr>
          <w:rFonts w:ascii="Times New Roman" w:hAnsi="Times New Roman" w:cs="Times New Roman"/>
        </w:rPr>
        <w:t xml:space="preserve">a) </w:t>
      </w:r>
      <w:r w:rsidRPr="006673D3">
        <w:rPr>
          <w:rFonts w:ascii="Times New Roman" w:hAnsi="Times New Roman" w:cs="Times New Roman"/>
        </w:rPr>
        <w:t>Resultados alcançados em relação ao contratado, com a verificação dos prazos de execução e da qualidade demandada.</w:t>
      </w:r>
    </w:p>
    <w:p w:rsidR="00E27515" w:rsidRPr="006673D3" w:rsidRDefault="00E27515" w:rsidP="00E27515">
      <w:pPr>
        <w:autoSpaceDE w:val="0"/>
        <w:autoSpaceDN w:val="0"/>
        <w:adjustRightInd w:val="0"/>
        <w:jc w:val="both"/>
        <w:rPr>
          <w:rFonts w:ascii="Times New Roman" w:hAnsi="Times New Roman" w:cs="Times New Roman"/>
        </w:rPr>
      </w:pPr>
      <w:r w:rsidRPr="006673D3">
        <w:rPr>
          <w:rFonts w:ascii="Times New Roman" w:hAnsi="Times New Roman" w:cs="Times New Roman"/>
        </w:rPr>
        <w:t>b) Os recursos humanos empregados em função da quantidade e da formação profissional</w:t>
      </w:r>
      <w:r>
        <w:rPr>
          <w:rFonts w:ascii="Times New Roman" w:hAnsi="Times New Roman" w:cs="Times New Roman"/>
        </w:rPr>
        <w:t xml:space="preserve"> </w:t>
      </w:r>
      <w:r w:rsidRPr="006673D3">
        <w:rPr>
          <w:rFonts w:ascii="Times New Roman" w:hAnsi="Times New Roman" w:cs="Times New Roman"/>
        </w:rPr>
        <w:t>exigida;</w:t>
      </w:r>
    </w:p>
    <w:p w:rsidR="00E27515" w:rsidRPr="006673D3" w:rsidRDefault="00E27515" w:rsidP="00E27515">
      <w:pPr>
        <w:autoSpaceDE w:val="0"/>
        <w:autoSpaceDN w:val="0"/>
        <w:adjustRightInd w:val="0"/>
        <w:jc w:val="both"/>
        <w:rPr>
          <w:rFonts w:ascii="Times New Roman" w:hAnsi="Times New Roman" w:cs="Times New Roman"/>
        </w:rPr>
      </w:pPr>
      <w:r w:rsidRPr="006673D3">
        <w:rPr>
          <w:rFonts w:ascii="Times New Roman" w:hAnsi="Times New Roman" w:cs="Times New Roman"/>
        </w:rPr>
        <w:t>c) Adequação dos serviços prestados à rotina de execução estabelecida.</w:t>
      </w:r>
    </w:p>
    <w:p w:rsidR="00E27515" w:rsidRPr="006673D3" w:rsidRDefault="00E27515" w:rsidP="00E27515">
      <w:pPr>
        <w:autoSpaceDE w:val="0"/>
        <w:autoSpaceDN w:val="0"/>
        <w:adjustRightInd w:val="0"/>
        <w:jc w:val="both"/>
        <w:rPr>
          <w:rFonts w:ascii="Times New Roman" w:hAnsi="Times New Roman" w:cs="Times New Roman"/>
        </w:rPr>
      </w:pPr>
      <w:r w:rsidRPr="006673D3">
        <w:rPr>
          <w:rFonts w:ascii="Times New Roman" w:hAnsi="Times New Roman" w:cs="Times New Roman"/>
        </w:rPr>
        <w:t>d) Cumprimento das demais obrigações decorrentes do contrato, e</w:t>
      </w:r>
    </w:p>
    <w:p w:rsidR="00E27515" w:rsidRDefault="00E27515" w:rsidP="00E27515">
      <w:pPr>
        <w:autoSpaceDE w:val="0"/>
        <w:autoSpaceDN w:val="0"/>
        <w:adjustRightInd w:val="0"/>
        <w:jc w:val="both"/>
        <w:rPr>
          <w:rFonts w:ascii="Times New Roman" w:hAnsi="Times New Roman" w:cs="Times New Roman"/>
        </w:rPr>
      </w:pPr>
      <w:r w:rsidRPr="006673D3">
        <w:rPr>
          <w:rFonts w:ascii="Times New Roman" w:hAnsi="Times New Roman" w:cs="Times New Roman"/>
        </w:rPr>
        <w:t>e) Satisfação do público usuário.</w:t>
      </w:r>
    </w:p>
    <w:p w:rsidR="00E27515" w:rsidRPr="006673D3" w:rsidRDefault="00E27515" w:rsidP="00E27515">
      <w:pPr>
        <w:autoSpaceDE w:val="0"/>
        <w:autoSpaceDN w:val="0"/>
        <w:adjustRightInd w:val="0"/>
        <w:jc w:val="both"/>
        <w:rPr>
          <w:rFonts w:ascii="Times New Roman" w:hAnsi="Times New Roman" w:cs="Times New Roman"/>
        </w:rPr>
      </w:pPr>
    </w:p>
    <w:p w:rsidR="00822758" w:rsidRPr="00E27515" w:rsidRDefault="00E27515" w:rsidP="00E27515">
      <w:pPr>
        <w:autoSpaceDE w:val="0"/>
        <w:autoSpaceDN w:val="0"/>
        <w:adjustRightInd w:val="0"/>
        <w:ind w:firstLine="567"/>
        <w:jc w:val="both"/>
        <w:rPr>
          <w:rFonts w:ascii="Times New Roman" w:hAnsi="Times New Roman" w:cs="Times New Roman"/>
        </w:rPr>
      </w:pPr>
      <w:r>
        <w:rPr>
          <w:rFonts w:ascii="Times New Roman" w:hAnsi="Times New Roman" w:cs="Times New Roman"/>
        </w:rPr>
        <w:t>5.3.</w:t>
      </w:r>
      <w:r>
        <w:rPr>
          <w:rFonts w:ascii="Times New Roman" w:hAnsi="Times New Roman" w:cs="Times New Roman"/>
        </w:rPr>
        <w:tab/>
      </w:r>
      <w:r w:rsidRPr="006673D3">
        <w:rPr>
          <w:rFonts w:ascii="Times New Roman" w:hAnsi="Times New Roman" w:cs="Times New Roman"/>
        </w:rPr>
        <w:t>A fiscalização do contrato poderá, para fins de realização da verificação mencionada no</w:t>
      </w:r>
      <w:r>
        <w:rPr>
          <w:rFonts w:ascii="Times New Roman" w:hAnsi="Times New Roman" w:cs="Times New Roman"/>
        </w:rPr>
        <w:t xml:space="preserve"> </w:t>
      </w:r>
      <w:r w:rsidRPr="006673D3">
        <w:rPr>
          <w:rFonts w:ascii="Times New Roman" w:hAnsi="Times New Roman" w:cs="Times New Roman"/>
        </w:rPr>
        <w:t>parágrafo anterior, utilizar-se de quaisquer instrumentos previstos no presente Termo de Referência, no Edital de Licitação, inclusive seus anexos, ou na legislação vigente, notadamente no Anexo IV da IN MPOG nº 02/2008.</w:t>
      </w:r>
    </w:p>
    <w:p w:rsidR="00822758" w:rsidRPr="00313D49" w:rsidRDefault="00822758" w:rsidP="00822758">
      <w:pPr>
        <w:pStyle w:val="PargrafodaLista"/>
        <w:spacing w:before="240" w:after="120" w:line="276" w:lineRule="auto"/>
        <w:ind w:left="360"/>
        <w:jc w:val="both"/>
        <w:rPr>
          <w:rFonts w:ascii="Times New Roman" w:hAnsi="Times New Roman" w:cs="Times New Roman"/>
          <w:bCs/>
        </w:rPr>
      </w:pPr>
    </w:p>
    <w:p w:rsidR="00822758" w:rsidRPr="00585D0F" w:rsidRDefault="00FB2BF1" w:rsidP="00E27515">
      <w:pPr>
        <w:pStyle w:val="PargrafodaLista"/>
        <w:numPr>
          <w:ilvl w:val="0"/>
          <w:numId w:val="1"/>
        </w:numPr>
        <w:spacing w:before="240" w:after="120" w:line="276" w:lineRule="auto"/>
        <w:jc w:val="both"/>
        <w:rPr>
          <w:rFonts w:ascii="Times New Roman" w:hAnsi="Times New Roman" w:cs="Times New Roman"/>
          <w:b/>
          <w:bCs/>
        </w:rPr>
      </w:pPr>
      <w:r w:rsidRPr="00585D0F">
        <w:rPr>
          <w:rFonts w:ascii="Times New Roman" w:hAnsi="Times New Roman" w:cs="Times New Roman"/>
          <w:b/>
          <w:bCs/>
        </w:rPr>
        <w:t>METODOLOGIA DE AVALIAÇÃO DA EXECUÇÃO DOS SERVIÇOS</w:t>
      </w:r>
      <w:r w:rsidR="00822758" w:rsidRPr="00585D0F">
        <w:rPr>
          <w:rFonts w:ascii="Times New Roman" w:hAnsi="Times New Roman" w:cs="Times New Roman"/>
          <w:b/>
          <w:bCs/>
        </w:rPr>
        <w:t>.</w:t>
      </w:r>
    </w:p>
    <w:p w:rsidR="00822758" w:rsidRPr="00313D49" w:rsidRDefault="00822758" w:rsidP="00822758">
      <w:pPr>
        <w:pStyle w:val="PargrafodaLista"/>
        <w:spacing w:before="240" w:after="120" w:line="276" w:lineRule="auto"/>
        <w:ind w:left="360"/>
        <w:jc w:val="both"/>
        <w:rPr>
          <w:rFonts w:ascii="Times New Roman" w:hAnsi="Times New Roman" w:cs="Times New Roman"/>
          <w:bCs/>
        </w:rPr>
      </w:pPr>
    </w:p>
    <w:p w:rsidR="00E27515" w:rsidRDefault="00822758" w:rsidP="00E27515">
      <w:pPr>
        <w:numPr>
          <w:ilvl w:val="1"/>
          <w:numId w:val="1"/>
        </w:numPr>
        <w:spacing w:before="120" w:after="120" w:line="276" w:lineRule="auto"/>
        <w:ind w:left="0" w:firstLine="567"/>
        <w:jc w:val="both"/>
        <w:rPr>
          <w:rFonts w:ascii="Times New Roman" w:hAnsi="Times New Roman" w:cs="Times New Roman"/>
          <w:bCs/>
        </w:rPr>
      </w:pPr>
      <w:r w:rsidRPr="00313D49">
        <w:rPr>
          <w:rFonts w:ascii="Times New Roman" w:hAnsi="Times New Roman" w:cs="Times New Roman"/>
          <w:bCs/>
        </w:rPr>
        <w:t>Os serviços deverão ser executados com base nos parâmetros mínimos a seguir estabelecidos:</w:t>
      </w:r>
    </w:p>
    <w:p w:rsidR="00E27515" w:rsidRPr="00E27515" w:rsidRDefault="00E27515" w:rsidP="00E27515">
      <w:pPr>
        <w:numPr>
          <w:ilvl w:val="1"/>
          <w:numId w:val="1"/>
        </w:numPr>
        <w:spacing w:before="120" w:after="120" w:line="276" w:lineRule="auto"/>
        <w:ind w:left="0" w:firstLine="567"/>
        <w:jc w:val="both"/>
        <w:rPr>
          <w:rFonts w:ascii="Times New Roman" w:hAnsi="Times New Roman" w:cs="Times New Roman"/>
          <w:bCs/>
        </w:rPr>
      </w:pPr>
      <w:r w:rsidRPr="00E27515">
        <w:rPr>
          <w:rFonts w:ascii="Times New Roman" w:hAnsi="Times New Roman" w:cs="Times New Roman"/>
        </w:rPr>
        <w:t>Os postos terceirizados deverão estar à disponibilidade das Unidades a ele relacionadas, nos endereços correspondentes acima mencionados, em regra, de segunda a sexta-feira, com</w:t>
      </w:r>
      <w:r>
        <w:rPr>
          <w:rFonts w:ascii="Times New Roman" w:hAnsi="Times New Roman" w:cs="Times New Roman"/>
          <w:bCs/>
        </w:rPr>
        <w:t xml:space="preserve"> </w:t>
      </w:r>
      <w:r w:rsidRPr="00E27515">
        <w:rPr>
          <w:rFonts w:ascii="Times New Roman" w:hAnsi="Times New Roman" w:cs="Times New Roman"/>
        </w:rPr>
        <w:t>carga horária de 06(seis) horas diárias.</w:t>
      </w:r>
    </w:p>
    <w:p w:rsidR="00E27515" w:rsidRPr="00237DF5" w:rsidRDefault="00237DF5" w:rsidP="00237DF5">
      <w:pPr>
        <w:autoSpaceDE w:val="0"/>
        <w:autoSpaceDN w:val="0"/>
        <w:adjustRightInd w:val="0"/>
        <w:jc w:val="both"/>
        <w:rPr>
          <w:rFonts w:ascii="Times New Roman" w:hAnsi="Times New Roman" w:cs="Times New Roman"/>
        </w:rPr>
      </w:pPr>
      <w:r>
        <w:rPr>
          <w:rFonts w:ascii="Times New Roman" w:hAnsi="Times New Roman" w:cs="Times New Roman"/>
        </w:rPr>
        <w:t>6.2.1.</w:t>
      </w:r>
      <w:r>
        <w:rPr>
          <w:rFonts w:ascii="Times New Roman" w:hAnsi="Times New Roman" w:cs="Times New Roman"/>
        </w:rPr>
        <w:tab/>
      </w:r>
      <w:r w:rsidR="00E27515" w:rsidRPr="00237DF5">
        <w:rPr>
          <w:rFonts w:ascii="Times New Roman" w:hAnsi="Times New Roman" w:cs="Times New Roman"/>
        </w:rPr>
        <w:t>Os inícios e términos de tal jornada de trabalho serão, ainda, flexíveis, dependendo das necessidades da Administração, respeitado o limite de 6(seis) horas diárias e 30(trinta) horas semanais.</w:t>
      </w:r>
    </w:p>
    <w:p w:rsidR="00E27515" w:rsidRPr="00237DF5" w:rsidRDefault="00237DF5" w:rsidP="00237DF5">
      <w:pPr>
        <w:autoSpaceDE w:val="0"/>
        <w:autoSpaceDN w:val="0"/>
        <w:adjustRightInd w:val="0"/>
        <w:jc w:val="both"/>
        <w:rPr>
          <w:rFonts w:ascii="Times New Roman" w:hAnsi="Times New Roman" w:cs="Times New Roman"/>
        </w:rPr>
      </w:pPr>
      <w:r>
        <w:rPr>
          <w:rFonts w:ascii="Times New Roman" w:hAnsi="Times New Roman" w:cs="Times New Roman"/>
        </w:rPr>
        <w:t>6.2.2.</w:t>
      </w:r>
      <w:r>
        <w:rPr>
          <w:rFonts w:ascii="Times New Roman" w:hAnsi="Times New Roman" w:cs="Times New Roman"/>
        </w:rPr>
        <w:tab/>
      </w:r>
      <w:r w:rsidR="00E27515" w:rsidRPr="00237DF5">
        <w:rPr>
          <w:rFonts w:ascii="Times New Roman" w:hAnsi="Times New Roman" w:cs="Times New Roman"/>
        </w:rPr>
        <w:t>Os serviços terceirizados serão executados pela contratada obedecendo ao disposto na IN SLTI/MPOG nº 02/2008, com as modificações introduzidas pela IN SLTI/MPOG nº 03/2009 e demais normas legais e regulamentares pertinentes, de acordo com as seguintes especificações:</w:t>
      </w:r>
    </w:p>
    <w:p w:rsidR="00E27515" w:rsidRPr="00237DF5" w:rsidRDefault="00237DF5" w:rsidP="00237DF5">
      <w:pPr>
        <w:autoSpaceDE w:val="0"/>
        <w:autoSpaceDN w:val="0"/>
        <w:adjustRightInd w:val="0"/>
        <w:jc w:val="both"/>
        <w:rPr>
          <w:rFonts w:ascii="Times New Roman" w:hAnsi="Times New Roman" w:cs="Times New Roman"/>
        </w:rPr>
      </w:pPr>
      <w:r>
        <w:rPr>
          <w:rFonts w:ascii="Times New Roman" w:hAnsi="Times New Roman" w:cs="Times New Roman"/>
        </w:rPr>
        <w:t>6.2.3.</w:t>
      </w:r>
      <w:r>
        <w:rPr>
          <w:rFonts w:ascii="Times New Roman" w:hAnsi="Times New Roman" w:cs="Times New Roman"/>
        </w:rPr>
        <w:tab/>
      </w:r>
      <w:r w:rsidR="00E27515" w:rsidRPr="00237DF5">
        <w:rPr>
          <w:rFonts w:ascii="Times New Roman" w:hAnsi="Times New Roman" w:cs="Times New Roman"/>
        </w:rPr>
        <w:t>Atividades:</w:t>
      </w:r>
    </w:p>
    <w:p w:rsidR="00E27515" w:rsidRPr="00E27515" w:rsidRDefault="00E27515" w:rsidP="00E27515">
      <w:pPr>
        <w:pStyle w:val="PargrafodaLista"/>
        <w:autoSpaceDE w:val="0"/>
        <w:autoSpaceDN w:val="0"/>
        <w:adjustRightInd w:val="0"/>
        <w:ind w:left="360"/>
        <w:jc w:val="both"/>
        <w:rPr>
          <w:rFonts w:ascii="Times New Roman" w:hAnsi="Times New Roman" w:cs="Times New Roman"/>
        </w:rPr>
      </w:pPr>
      <w:r w:rsidRPr="00E27515">
        <w:rPr>
          <w:rFonts w:ascii="Times New Roman" w:hAnsi="Times New Roman" w:cs="Times New Roman"/>
        </w:rPr>
        <w:t>a) Organizar rotina de serviços de entrada de dados:</w:t>
      </w:r>
    </w:p>
    <w:p w:rsidR="00E27515" w:rsidRPr="00E27515" w:rsidRDefault="00E27515" w:rsidP="00E27515">
      <w:pPr>
        <w:pStyle w:val="PargrafodaLista"/>
        <w:autoSpaceDE w:val="0"/>
        <w:autoSpaceDN w:val="0"/>
        <w:adjustRightInd w:val="0"/>
        <w:ind w:left="360"/>
        <w:jc w:val="both"/>
        <w:rPr>
          <w:rFonts w:ascii="Times New Roman" w:hAnsi="Times New Roman" w:cs="Times New Roman"/>
        </w:rPr>
      </w:pPr>
      <w:r w:rsidRPr="00E27515">
        <w:rPr>
          <w:rFonts w:ascii="Times New Roman" w:hAnsi="Times New Roman" w:cs="Times New Roman"/>
        </w:rPr>
        <w:t>- verificar prioridade e pendência;</w:t>
      </w:r>
    </w:p>
    <w:p w:rsidR="00E27515" w:rsidRPr="00E27515" w:rsidRDefault="00E27515" w:rsidP="00E27515">
      <w:pPr>
        <w:pStyle w:val="PargrafodaLista"/>
        <w:autoSpaceDE w:val="0"/>
        <w:autoSpaceDN w:val="0"/>
        <w:adjustRightInd w:val="0"/>
        <w:ind w:left="360"/>
        <w:jc w:val="both"/>
        <w:rPr>
          <w:rFonts w:ascii="Times New Roman" w:hAnsi="Times New Roman" w:cs="Times New Roman"/>
        </w:rPr>
      </w:pPr>
      <w:r w:rsidRPr="00E27515">
        <w:rPr>
          <w:rFonts w:ascii="Times New Roman" w:hAnsi="Times New Roman" w:cs="Times New Roman"/>
        </w:rPr>
        <w:t>- separar material e documentação;</w:t>
      </w:r>
    </w:p>
    <w:p w:rsidR="00E27515" w:rsidRPr="00E27515" w:rsidRDefault="00E27515" w:rsidP="00E27515">
      <w:pPr>
        <w:pStyle w:val="PargrafodaLista"/>
        <w:autoSpaceDE w:val="0"/>
        <w:autoSpaceDN w:val="0"/>
        <w:adjustRightInd w:val="0"/>
        <w:ind w:left="360"/>
        <w:jc w:val="both"/>
        <w:rPr>
          <w:rFonts w:ascii="Times New Roman" w:hAnsi="Times New Roman" w:cs="Times New Roman"/>
        </w:rPr>
      </w:pPr>
      <w:r w:rsidRPr="00E27515">
        <w:rPr>
          <w:rFonts w:ascii="Times New Roman" w:hAnsi="Times New Roman" w:cs="Times New Roman"/>
        </w:rPr>
        <w:t>- conferir material e documentação;</w:t>
      </w:r>
    </w:p>
    <w:p w:rsidR="00E27515" w:rsidRPr="00E27515" w:rsidRDefault="00E27515" w:rsidP="00E27515">
      <w:pPr>
        <w:pStyle w:val="PargrafodaLista"/>
        <w:autoSpaceDE w:val="0"/>
        <w:autoSpaceDN w:val="0"/>
        <w:adjustRightInd w:val="0"/>
        <w:ind w:left="360"/>
        <w:jc w:val="both"/>
        <w:rPr>
          <w:rFonts w:ascii="Times New Roman" w:hAnsi="Times New Roman" w:cs="Times New Roman"/>
        </w:rPr>
      </w:pPr>
      <w:r w:rsidRPr="00E27515">
        <w:rPr>
          <w:rFonts w:ascii="Times New Roman" w:hAnsi="Times New Roman" w:cs="Times New Roman"/>
        </w:rPr>
        <w:t>- apontar pendência do material e da documentação;</w:t>
      </w:r>
    </w:p>
    <w:p w:rsidR="00E27515" w:rsidRPr="00E27515" w:rsidRDefault="00E27515" w:rsidP="00E27515">
      <w:pPr>
        <w:pStyle w:val="PargrafodaLista"/>
        <w:autoSpaceDE w:val="0"/>
        <w:autoSpaceDN w:val="0"/>
        <w:adjustRightInd w:val="0"/>
        <w:ind w:left="360"/>
        <w:jc w:val="both"/>
        <w:rPr>
          <w:rFonts w:ascii="Times New Roman" w:hAnsi="Times New Roman" w:cs="Times New Roman"/>
        </w:rPr>
      </w:pPr>
      <w:r w:rsidRPr="00E27515">
        <w:rPr>
          <w:rFonts w:ascii="Times New Roman" w:hAnsi="Times New Roman" w:cs="Times New Roman"/>
        </w:rPr>
        <w:t>- digitalizar documentos;</w:t>
      </w:r>
    </w:p>
    <w:p w:rsidR="00E27515" w:rsidRPr="00E27515" w:rsidRDefault="00E27515" w:rsidP="00E27515">
      <w:pPr>
        <w:pStyle w:val="PargrafodaLista"/>
        <w:autoSpaceDE w:val="0"/>
        <w:autoSpaceDN w:val="0"/>
        <w:adjustRightInd w:val="0"/>
        <w:ind w:left="360"/>
        <w:jc w:val="both"/>
        <w:rPr>
          <w:rFonts w:ascii="Times New Roman" w:hAnsi="Times New Roman" w:cs="Times New Roman"/>
        </w:rPr>
      </w:pPr>
      <w:r w:rsidRPr="00E27515">
        <w:rPr>
          <w:rFonts w:ascii="Times New Roman" w:hAnsi="Times New Roman" w:cs="Times New Roman"/>
        </w:rPr>
        <w:lastRenderedPageBreak/>
        <w:t>- arquivar documentação;</w:t>
      </w:r>
    </w:p>
    <w:p w:rsidR="00E27515" w:rsidRPr="00E27515" w:rsidRDefault="00E27515" w:rsidP="00E27515">
      <w:pPr>
        <w:pStyle w:val="PargrafodaLista"/>
        <w:autoSpaceDE w:val="0"/>
        <w:autoSpaceDN w:val="0"/>
        <w:adjustRightInd w:val="0"/>
        <w:ind w:left="360"/>
        <w:jc w:val="both"/>
        <w:rPr>
          <w:rFonts w:ascii="Times New Roman" w:hAnsi="Times New Roman" w:cs="Times New Roman"/>
        </w:rPr>
      </w:pPr>
      <w:r w:rsidRPr="00E27515">
        <w:rPr>
          <w:rFonts w:ascii="Times New Roman" w:hAnsi="Times New Roman" w:cs="Times New Roman"/>
        </w:rPr>
        <w:t>- organizar espaço da página digitada ou datilografada;</w:t>
      </w:r>
    </w:p>
    <w:p w:rsidR="00E27515" w:rsidRPr="00E27515" w:rsidRDefault="00E27515" w:rsidP="00E27515">
      <w:pPr>
        <w:pStyle w:val="PargrafodaLista"/>
        <w:autoSpaceDE w:val="0"/>
        <w:autoSpaceDN w:val="0"/>
        <w:adjustRightInd w:val="0"/>
        <w:ind w:left="360"/>
        <w:jc w:val="both"/>
        <w:rPr>
          <w:rFonts w:ascii="Times New Roman" w:hAnsi="Times New Roman" w:cs="Times New Roman"/>
        </w:rPr>
      </w:pPr>
      <w:r w:rsidRPr="00E27515">
        <w:rPr>
          <w:rFonts w:ascii="Times New Roman" w:hAnsi="Times New Roman" w:cs="Times New Roman"/>
        </w:rPr>
        <w:t>- guardar material de expediente</w:t>
      </w:r>
    </w:p>
    <w:p w:rsidR="00E27515" w:rsidRPr="00E27515" w:rsidRDefault="00E27515" w:rsidP="00E27515">
      <w:pPr>
        <w:pStyle w:val="PargrafodaLista"/>
        <w:autoSpaceDE w:val="0"/>
        <w:autoSpaceDN w:val="0"/>
        <w:adjustRightInd w:val="0"/>
        <w:ind w:left="360"/>
        <w:jc w:val="both"/>
        <w:rPr>
          <w:rFonts w:ascii="Times New Roman" w:hAnsi="Times New Roman" w:cs="Times New Roman"/>
        </w:rPr>
      </w:pPr>
      <w:r w:rsidRPr="00E27515">
        <w:rPr>
          <w:rFonts w:ascii="Times New Roman" w:hAnsi="Times New Roman" w:cs="Times New Roman"/>
        </w:rPr>
        <w:t>b) Realizar entrada e transmissão de dados:</w:t>
      </w:r>
    </w:p>
    <w:p w:rsidR="00E27515" w:rsidRPr="00E27515" w:rsidRDefault="00E27515" w:rsidP="00E27515">
      <w:pPr>
        <w:pStyle w:val="PargrafodaLista"/>
        <w:autoSpaceDE w:val="0"/>
        <w:autoSpaceDN w:val="0"/>
        <w:adjustRightInd w:val="0"/>
        <w:ind w:left="360"/>
        <w:jc w:val="both"/>
        <w:rPr>
          <w:rFonts w:ascii="Times New Roman" w:hAnsi="Times New Roman" w:cs="Times New Roman"/>
        </w:rPr>
      </w:pPr>
      <w:r w:rsidRPr="00E27515">
        <w:rPr>
          <w:rFonts w:ascii="Times New Roman" w:hAnsi="Times New Roman" w:cs="Times New Roman"/>
        </w:rPr>
        <w:t>- conectar-se ao programa de entrada de dados;</w:t>
      </w:r>
    </w:p>
    <w:p w:rsidR="00E27515" w:rsidRPr="00E27515" w:rsidRDefault="00E27515" w:rsidP="00E27515">
      <w:pPr>
        <w:pStyle w:val="PargrafodaLista"/>
        <w:autoSpaceDE w:val="0"/>
        <w:autoSpaceDN w:val="0"/>
        <w:adjustRightInd w:val="0"/>
        <w:ind w:left="360"/>
        <w:jc w:val="both"/>
        <w:rPr>
          <w:rFonts w:ascii="Times New Roman" w:hAnsi="Times New Roman" w:cs="Times New Roman"/>
        </w:rPr>
      </w:pPr>
      <w:r w:rsidRPr="00E27515">
        <w:rPr>
          <w:rFonts w:ascii="Times New Roman" w:hAnsi="Times New Roman" w:cs="Times New Roman"/>
        </w:rPr>
        <w:t>- entrar dados por digitação e datilografia;</w:t>
      </w:r>
    </w:p>
    <w:p w:rsidR="00E27515" w:rsidRPr="00E27515" w:rsidRDefault="00E27515" w:rsidP="00E27515">
      <w:pPr>
        <w:pStyle w:val="PargrafodaLista"/>
        <w:autoSpaceDE w:val="0"/>
        <w:autoSpaceDN w:val="0"/>
        <w:adjustRightInd w:val="0"/>
        <w:ind w:left="360"/>
        <w:jc w:val="both"/>
        <w:rPr>
          <w:rFonts w:ascii="Times New Roman" w:hAnsi="Times New Roman" w:cs="Times New Roman"/>
        </w:rPr>
      </w:pPr>
      <w:r w:rsidRPr="00E27515">
        <w:rPr>
          <w:rFonts w:ascii="Times New Roman" w:hAnsi="Times New Roman" w:cs="Times New Roman"/>
        </w:rPr>
        <w:t>- formatar textos;</w:t>
      </w:r>
    </w:p>
    <w:p w:rsidR="00E27515" w:rsidRPr="00E27515" w:rsidRDefault="00E27515" w:rsidP="00E27515">
      <w:pPr>
        <w:pStyle w:val="PargrafodaLista"/>
        <w:autoSpaceDE w:val="0"/>
        <w:autoSpaceDN w:val="0"/>
        <w:adjustRightInd w:val="0"/>
        <w:ind w:left="360"/>
        <w:jc w:val="both"/>
        <w:rPr>
          <w:rFonts w:ascii="Times New Roman" w:hAnsi="Times New Roman" w:cs="Times New Roman"/>
        </w:rPr>
      </w:pPr>
      <w:r w:rsidRPr="00E27515">
        <w:rPr>
          <w:rFonts w:ascii="Times New Roman" w:hAnsi="Times New Roman" w:cs="Times New Roman"/>
        </w:rPr>
        <w:t>- transmitir dados (mensagens);</w:t>
      </w:r>
    </w:p>
    <w:p w:rsidR="00E27515" w:rsidRPr="00E27515" w:rsidRDefault="00E27515" w:rsidP="00E27515">
      <w:pPr>
        <w:pStyle w:val="PargrafodaLista"/>
        <w:autoSpaceDE w:val="0"/>
        <w:autoSpaceDN w:val="0"/>
        <w:adjustRightInd w:val="0"/>
        <w:ind w:left="360"/>
        <w:jc w:val="both"/>
        <w:rPr>
          <w:rFonts w:ascii="Times New Roman" w:hAnsi="Times New Roman" w:cs="Times New Roman"/>
        </w:rPr>
      </w:pPr>
      <w:r w:rsidRPr="00E27515">
        <w:rPr>
          <w:rFonts w:ascii="Times New Roman" w:hAnsi="Times New Roman" w:cs="Times New Roman"/>
        </w:rPr>
        <w:t>- receber dados (mensagens);</w:t>
      </w:r>
    </w:p>
    <w:p w:rsidR="00E27515" w:rsidRPr="00E27515" w:rsidRDefault="00E27515" w:rsidP="00E27515">
      <w:pPr>
        <w:pStyle w:val="PargrafodaLista"/>
        <w:autoSpaceDE w:val="0"/>
        <w:autoSpaceDN w:val="0"/>
        <w:adjustRightInd w:val="0"/>
        <w:ind w:left="360"/>
        <w:jc w:val="both"/>
        <w:rPr>
          <w:rFonts w:ascii="Times New Roman" w:hAnsi="Times New Roman" w:cs="Times New Roman"/>
        </w:rPr>
      </w:pPr>
      <w:r w:rsidRPr="00E27515">
        <w:rPr>
          <w:rFonts w:ascii="Times New Roman" w:hAnsi="Times New Roman" w:cs="Times New Roman"/>
        </w:rPr>
        <w:t>- corrigir erro de digitação;</w:t>
      </w:r>
    </w:p>
    <w:p w:rsidR="00E27515" w:rsidRPr="00E27515" w:rsidRDefault="00E27515" w:rsidP="00E27515">
      <w:pPr>
        <w:pStyle w:val="PargrafodaLista"/>
        <w:autoSpaceDE w:val="0"/>
        <w:autoSpaceDN w:val="0"/>
        <w:adjustRightInd w:val="0"/>
        <w:ind w:left="360"/>
        <w:jc w:val="both"/>
        <w:rPr>
          <w:rFonts w:ascii="Times New Roman" w:hAnsi="Times New Roman" w:cs="Times New Roman"/>
        </w:rPr>
      </w:pPr>
      <w:r w:rsidRPr="00E27515">
        <w:rPr>
          <w:rFonts w:ascii="Times New Roman" w:hAnsi="Times New Roman" w:cs="Times New Roman"/>
        </w:rPr>
        <w:t>- testar desempenho do programa de entrada de dados;</w:t>
      </w:r>
    </w:p>
    <w:p w:rsidR="00E27515" w:rsidRPr="00E27515" w:rsidRDefault="00E27515" w:rsidP="00E27515">
      <w:pPr>
        <w:pStyle w:val="PargrafodaLista"/>
        <w:autoSpaceDE w:val="0"/>
        <w:autoSpaceDN w:val="0"/>
        <w:adjustRightInd w:val="0"/>
        <w:ind w:left="360"/>
        <w:jc w:val="both"/>
        <w:rPr>
          <w:rFonts w:ascii="Times New Roman" w:hAnsi="Times New Roman" w:cs="Times New Roman"/>
        </w:rPr>
      </w:pPr>
      <w:r w:rsidRPr="00E27515">
        <w:rPr>
          <w:rFonts w:ascii="Times New Roman" w:hAnsi="Times New Roman" w:cs="Times New Roman"/>
        </w:rPr>
        <w:t>- armazenar dados.</w:t>
      </w:r>
    </w:p>
    <w:p w:rsidR="00E27515" w:rsidRPr="00E27515" w:rsidRDefault="00E27515" w:rsidP="00E27515">
      <w:pPr>
        <w:pStyle w:val="PargrafodaLista"/>
        <w:autoSpaceDE w:val="0"/>
        <w:autoSpaceDN w:val="0"/>
        <w:adjustRightInd w:val="0"/>
        <w:ind w:left="360"/>
        <w:jc w:val="both"/>
        <w:rPr>
          <w:rFonts w:ascii="Times New Roman" w:hAnsi="Times New Roman" w:cs="Times New Roman"/>
        </w:rPr>
      </w:pPr>
      <w:r w:rsidRPr="00E27515">
        <w:rPr>
          <w:rFonts w:ascii="Times New Roman" w:hAnsi="Times New Roman" w:cs="Times New Roman"/>
        </w:rPr>
        <w:t>c) Demonstrar competências pessoais:</w:t>
      </w:r>
    </w:p>
    <w:p w:rsidR="00E27515" w:rsidRPr="00E27515" w:rsidRDefault="00E27515" w:rsidP="00E27515">
      <w:pPr>
        <w:pStyle w:val="PargrafodaLista"/>
        <w:autoSpaceDE w:val="0"/>
        <w:autoSpaceDN w:val="0"/>
        <w:adjustRightInd w:val="0"/>
        <w:ind w:left="360"/>
        <w:jc w:val="both"/>
        <w:rPr>
          <w:rFonts w:ascii="Times New Roman" w:hAnsi="Times New Roman" w:cs="Times New Roman"/>
        </w:rPr>
      </w:pPr>
      <w:r w:rsidRPr="00E27515">
        <w:rPr>
          <w:rFonts w:ascii="Times New Roman" w:hAnsi="Times New Roman" w:cs="Times New Roman"/>
        </w:rPr>
        <w:t>- trabalhar em equipe;</w:t>
      </w:r>
    </w:p>
    <w:p w:rsidR="00E27515" w:rsidRPr="00E27515" w:rsidRDefault="00E27515" w:rsidP="00E27515">
      <w:pPr>
        <w:pStyle w:val="PargrafodaLista"/>
        <w:autoSpaceDE w:val="0"/>
        <w:autoSpaceDN w:val="0"/>
        <w:adjustRightInd w:val="0"/>
        <w:ind w:left="360"/>
        <w:jc w:val="both"/>
        <w:rPr>
          <w:rFonts w:ascii="Times New Roman" w:hAnsi="Times New Roman" w:cs="Times New Roman"/>
        </w:rPr>
      </w:pPr>
      <w:r w:rsidRPr="00E27515">
        <w:rPr>
          <w:rFonts w:ascii="Times New Roman" w:hAnsi="Times New Roman" w:cs="Times New Roman"/>
        </w:rPr>
        <w:t>- trabalhar com ética profissional;</w:t>
      </w:r>
    </w:p>
    <w:p w:rsidR="00E27515" w:rsidRPr="00E27515" w:rsidRDefault="00E27515" w:rsidP="00E27515">
      <w:pPr>
        <w:pStyle w:val="PargrafodaLista"/>
        <w:autoSpaceDE w:val="0"/>
        <w:autoSpaceDN w:val="0"/>
        <w:adjustRightInd w:val="0"/>
        <w:ind w:left="360"/>
        <w:jc w:val="both"/>
        <w:rPr>
          <w:rFonts w:ascii="Times New Roman" w:hAnsi="Times New Roman" w:cs="Times New Roman"/>
        </w:rPr>
      </w:pPr>
      <w:r w:rsidRPr="00E27515">
        <w:rPr>
          <w:rFonts w:ascii="Times New Roman" w:hAnsi="Times New Roman" w:cs="Times New Roman"/>
        </w:rPr>
        <w:t>- manter sigilo;</w:t>
      </w:r>
    </w:p>
    <w:p w:rsidR="00E27515" w:rsidRPr="00E27515" w:rsidRDefault="00E27515" w:rsidP="00E27515">
      <w:pPr>
        <w:pStyle w:val="PargrafodaLista"/>
        <w:autoSpaceDE w:val="0"/>
        <w:autoSpaceDN w:val="0"/>
        <w:adjustRightInd w:val="0"/>
        <w:ind w:left="360"/>
        <w:jc w:val="both"/>
        <w:rPr>
          <w:rFonts w:ascii="Times New Roman" w:hAnsi="Times New Roman" w:cs="Times New Roman"/>
        </w:rPr>
      </w:pPr>
      <w:r w:rsidRPr="00E27515">
        <w:rPr>
          <w:rFonts w:ascii="Times New Roman" w:hAnsi="Times New Roman" w:cs="Times New Roman"/>
        </w:rPr>
        <w:t>- preservar integridade dos dados;</w:t>
      </w:r>
    </w:p>
    <w:p w:rsidR="00E27515" w:rsidRPr="00E27515" w:rsidRDefault="00E27515" w:rsidP="00E27515">
      <w:pPr>
        <w:pStyle w:val="PargrafodaLista"/>
        <w:autoSpaceDE w:val="0"/>
        <w:autoSpaceDN w:val="0"/>
        <w:adjustRightInd w:val="0"/>
        <w:ind w:left="360"/>
        <w:jc w:val="both"/>
        <w:rPr>
          <w:rFonts w:ascii="Times New Roman" w:hAnsi="Times New Roman" w:cs="Times New Roman"/>
        </w:rPr>
      </w:pPr>
      <w:r w:rsidRPr="00E27515">
        <w:rPr>
          <w:rFonts w:ascii="Times New Roman" w:hAnsi="Times New Roman" w:cs="Times New Roman"/>
        </w:rPr>
        <w:t>- seguir instruções técnicas;</w:t>
      </w:r>
    </w:p>
    <w:p w:rsidR="00E27515" w:rsidRPr="00E27515" w:rsidRDefault="00E27515" w:rsidP="00E27515">
      <w:pPr>
        <w:pStyle w:val="PargrafodaLista"/>
        <w:autoSpaceDE w:val="0"/>
        <w:autoSpaceDN w:val="0"/>
        <w:adjustRightInd w:val="0"/>
        <w:ind w:left="360"/>
        <w:jc w:val="both"/>
        <w:rPr>
          <w:rFonts w:ascii="Times New Roman" w:hAnsi="Times New Roman" w:cs="Times New Roman"/>
        </w:rPr>
      </w:pPr>
      <w:r w:rsidRPr="00E27515">
        <w:rPr>
          <w:rFonts w:ascii="Times New Roman" w:hAnsi="Times New Roman" w:cs="Times New Roman"/>
        </w:rPr>
        <w:t>- revelar capacidade de concentração;</w:t>
      </w:r>
    </w:p>
    <w:p w:rsidR="00E27515" w:rsidRPr="00E27515" w:rsidRDefault="00E27515" w:rsidP="00E27515">
      <w:pPr>
        <w:pStyle w:val="PargrafodaLista"/>
        <w:autoSpaceDE w:val="0"/>
        <w:autoSpaceDN w:val="0"/>
        <w:adjustRightInd w:val="0"/>
        <w:ind w:left="360"/>
        <w:jc w:val="both"/>
        <w:rPr>
          <w:rFonts w:ascii="Times New Roman" w:hAnsi="Times New Roman" w:cs="Times New Roman"/>
        </w:rPr>
      </w:pPr>
      <w:r w:rsidRPr="00E27515">
        <w:rPr>
          <w:rFonts w:ascii="Times New Roman" w:hAnsi="Times New Roman" w:cs="Times New Roman"/>
        </w:rPr>
        <w:t>- organizar espaço da página digitada ou datilografada;</w:t>
      </w:r>
    </w:p>
    <w:p w:rsidR="00E27515" w:rsidRPr="00E27515" w:rsidRDefault="00E27515" w:rsidP="00E27515">
      <w:pPr>
        <w:pStyle w:val="PargrafodaLista"/>
        <w:autoSpaceDE w:val="0"/>
        <w:autoSpaceDN w:val="0"/>
        <w:adjustRightInd w:val="0"/>
        <w:ind w:left="360"/>
        <w:jc w:val="both"/>
        <w:rPr>
          <w:rFonts w:ascii="Times New Roman" w:hAnsi="Times New Roman" w:cs="Times New Roman"/>
        </w:rPr>
      </w:pPr>
      <w:r w:rsidRPr="00E27515">
        <w:rPr>
          <w:rFonts w:ascii="Times New Roman" w:hAnsi="Times New Roman" w:cs="Times New Roman"/>
        </w:rPr>
        <w:t>- cumprir as demais tarefas típicas da função determinadas pela chefia imediata.</w:t>
      </w:r>
    </w:p>
    <w:p w:rsidR="00E27515" w:rsidRPr="00E27515" w:rsidRDefault="00237DF5" w:rsidP="00E27515">
      <w:pPr>
        <w:pStyle w:val="PargrafodaLista"/>
        <w:autoSpaceDE w:val="0"/>
        <w:autoSpaceDN w:val="0"/>
        <w:adjustRightInd w:val="0"/>
        <w:ind w:left="360"/>
        <w:jc w:val="both"/>
        <w:rPr>
          <w:rFonts w:ascii="Times New Roman" w:hAnsi="Times New Roman" w:cs="Times New Roman"/>
        </w:rPr>
      </w:pPr>
      <w:r>
        <w:rPr>
          <w:rFonts w:ascii="Times New Roman" w:hAnsi="Times New Roman" w:cs="Times New Roman"/>
        </w:rPr>
        <w:t>6.2.4.</w:t>
      </w:r>
      <w:r>
        <w:rPr>
          <w:rFonts w:ascii="Times New Roman" w:hAnsi="Times New Roman" w:cs="Times New Roman"/>
        </w:rPr>
        <w:tab/>
      </w:r>
      <w:r w:rsidR="00E27515" w:rsidRPr="00E27515">
        <w:rPr>
          <w:rFonts w:ascii="Times New Roman" w:hAnsi="Times New Roman" w:cs="Times New Roman"/>
        </w:rPr>
        <w:t>Requisitos Mínimos:</w:t>
      </w:r>
    </w:p>
    <w:p w:rsidR="00E27515" w:rsidRPr="00E27515" w:rsidRDefault="00E27515" w:rsidP="00E27515">
      <w:pPr>
        <w:pStyle w:val="PargrafodaLista"/>
        <w:autoSpaceDE w:val="0"/>
        <w:autoSpaceDN w:val="0"/>
        <w:adjustRightInd w:val="0"/>
        <w:ind w:left="360"/>
        <w:jc w:val="both"/>
        <w:rPr>
          <w:rFonts w:ascii="Times New Roman" w:hAnsi="Times New Roman" w:cs="Times New Roman"/>
        </w:rPr>
      </w:pPr>
      <w:r w:rsidRPr="00E27515">
        <w:rPr>
          <w:rFonts w:ascii="Times New Roman" w:hAnsi="Times New Roman" w:cs="Times New Roman"/>
        </w:rPr>
        <w:t>- instrução: 2º grau completo;</w:t>
      </w:r>
    </w:p>
    <w:p w:rsidR="00E27515" w:rsidRPr="00E27515" w:rsidRDefault="00E27515" w:rsidP="00E27515">
      <w:pPr>
        <w:pStyle w:val="PargrafodaLista"/>
        <w:autoSpaceDE w:val="0"/>
        <w:autoSpaceDN w:val="0"/>
        <w:adjustRightInd w:val="0"/>
        <w:ind w:left="360"/>
        <w:jc w:val="both"/>
        <w:rPr>
          <w:rFonts w:ascii="Times New Roman" w:hAnsi="Times New Roman" w:cs="Times New Roman"/>
        </w:rPr>
      </w:pPr>
      <w:r w:rsidRPr="00E27515">
        <w:rPr>
          <w:rFonts w:ascii="Times New Roman" w:hAnsi="Times New Roman" w:cs="Times New Roman"/>
        </w:rPr>
        <w:t>- boa dicção; e</w:t>
      </w:r>
    </w:p>
    <w:p w:rsidR="00E27515" w:rsidRDefault="00E27515" w:rsidP="00E27515">
      <w:pPr>
        <w:pStyle w:val="PargrafodaLista"/>
        <w:autoSpaceDE w:val="0"/>
        <w:autoSpaceDN w:val="0"/>
        <w:adjustRightInd w:val="0"/>
        <w:ind w:left="360"/>
        <w:jc w:val="both"/>
        <w:rPr>
          <w:rFonts w:ascii="Times New Roman" w:hAnsi="Times New Roman" w:cs="Times New Roman"/>
        </w:rPr>
      </w:pPr>
      <w:r w:rsidRPr="00E27515">
        <w:rPr>
          <w:rFonts w:ascii="Times New Roman" w:hAnsi="Times New Roman" w:cs="Times New Roman"/>
        </w:rPr>
        <w:t>- polidez no trato com o público e colegas de trabalho.</w:t>
      </w:r>
    </w:p>
    <w:p w:rsidR="00DA1AB5" w:rsidRPr="00E27515" w:rsidRDefault="00DA1AB5" w:rsidP="00E27515">
      <w:pPr>
        <w:pStyle w:val="PargrafodaLista"/>
        <w:autoSpaceDE w:val="0"/>
        <w:autoSpaceDN w:val="0"/>
        <w:adjustRightInd w:val="0"/>
        <w:ind w:left="360"/>
        <w:jc w:val="both"/>
        <w:rPr>
          <w:rFonts w:ascii="Times New Roman" w:hAnsi="Times New Roman" w:cs="Times New Roman"/>
        </w:rPr>
      </w:pPr>
    </w:p>
    <w:p w:rsidR="00822758" w:rsidRPr="00313D49" w:rsidRDefault="00822758" w:rsidP="00E27515">
      <w:pPr>
        <w:pStyle w:val="PargrafodaLista"/>
        <w:numPr>
          <w:ilvl w:val="0"/>
          <w:numId w:val="1"/>
        </w:numPr>
        <w:spacing w:before="240" w:after="120" w:line="276" w:lineRule="auto"/>
        <w:jc w:val="both"/>
        <w:rPr>
          <w:rFonts w:ascii="Times New Roman" w:hAnsi="Times New Roman" w:cs="Times New Roman"/>
          <w:b/>
          <w:bCs/>
        </w:rPr>
      </w:pPr>
      <w:r w:rsidRPr="00313D49">
        <w:rPr>
          <w:rFonts w:ascii="Times New Roman" w:hAnsi="Times New Roman" w:cs="Times New Roman"/>
          <w:b/>
          <w:bCs/>
        </w:rPr>
        <w:t>UNIFORMES</w:t>
      </w:r>
    </w:p>
    <w:p w:rsidR="00822758" w:rsidRPr="00313D49" w:rsidRDefault="00822758" w:rsidP="00E27515">
      <w:pPr>
        <w:numPr>
          <w:ilvl w:val="1"/>
          <w:numId w:val="1"/>
        </w:numPr>
        <w:spacing w:before="120" w:after="120" w:line="276" w:lineRule="auto"/>
        <w:ind w:left="0" w:firstLine="567"/>
        <w:jc w:val="both"/>
        <w:rPr>
          <w:rFonts w:ascii="Times New Roman" w:hAnsi="Times New Roman" w:cs="Times New Roman"/>
          <w:bCs/>
        </w:rPr>
      </w:pPr>
      <w:r w:rsidRPr="00313D49">
        <w:rPr>
          <w:rFonts w:ascii="Times New Roman" w:hAnsi="Times New Roman" w:cs="Times New Roman"/>
          <w:bCs/>
        </w:rPr>
        <w:t>Os uniformes a serem fornecidos pela Contratada a seus empregados deverão ser condizentes com a atividade a ser desempenhada no órgão Contratante, compreendendo peças para todas as estações climáticas do ano, sem qualquer repasse do custo para o empregado, observando o disposto nos itens seguintes:</w:t>
      </w:r>
    </w:p>
    <w:p w:rsidR="00E27515" w:rsidRDefault="00822758" w:rsidP="00E27515">
      <w:pPr>
        <w:numPr>
          <w:ilvl w:val="1"/>
          <w:numId w:val="1"/>
        </w:numPr>
        <w:spacing w:before="120" w:after="120" w:line="276" w:lineRule="auto"/>
        <w:ind w:left="0" w:firstLine="567"/>
        <w:jc w:val="both"/>
        <w:rPr>
          <w:rFonts w:ascii="Times New Roman" w:hAnsi="Times New Roman" w:cs="Times New Roman"/>
          <w:bCs/>
        </w:rPr>
      </w:pPr>
      <w:r w:rsidRPr="00313D49">
        <w:rPr>
          <w:rFonts w:ascii="Times New Roman" w:hAnsi="Times New Roman" w:cs="Times New Roman"/>
          <w:bCs/>
        </w:rPr>
        <w:t>O uniforme deverá compreender as seguintes peças do vestuário:</w:t>
      </w:r>
    </w:p>
    <w:p w:rsidR="00E27515" w:rsidRPr="00E27515" w:rsidRDefault="00E27515" w:rsidP="00E27515">
      <w:pPr>
        <w:pStyle w:val="PargrafodaLista"/>
        <w:numPr>
          <w:ilvl w:val="2"/>
          <w:numId w:val="1"/>
        </w:numPr>
        <w:spacing w:before="120" w:after="120" w:line="276" w:lineRule="auto"/>
        <w:jc w:val="both"/>
        <w:rPr>
          <w:rFonts w:ascii="Times New Roman" w:hAnsi="Times New Roman" w:cs="Times New Roman"/>
          <w:bCs/>
        </w:rPr>
      </w:pPr>
      <w:r w:rsidRPr="00E27515">
        <w:rPr>
          <w:rFonts w:ascii="Times New Roman" w:hAnsi="Times New Roman" w:cs="Times New Roman"/>
        </w:rPr>
        <w:t>Feminino:</w:t>
      </w:r>
    </w:p>
    <w:p w:rsidR="00E27515" w:rsidRPr="00E27515" w:rsidRDefault="00E27515" w:rsidP="00E27515">
      <w:pPr>
        <w:autoSpaceDE w:val="0"/>
        <w:autoSpaceDN w:val="0"/>
        <w:adjustRightInd w:val="0"/>
        <w:jc w:val="both"/>
        <w:rPr>
          <w:rFonts w:ascii="Times New Roman" w:hAnsi="Times New Roman" w:cs="Times New Roman"/>
        </w:rPr>
      </w:pPr>
      <w:r w:rsidRPr="00E27515">
        <w:rPr>
          <w:rFonts w:ascii="Times New Roman" w:hAnsi="Times New Roman" w:cs="Times New Roman"/>
        </w:rPr>
        <w:t>- 2 Conjuntos de Calças Sociais e Blazer forrado em Oxford (96% poliéster e 4% em</w:t>
      </w:r>
      <w:r>
        <w:rPr>
          <w:rFonts w:ascii="Times New Roman" w:hAnsi="Times New Roman" w:cs="Times New Roman"/>
        </w:rPr>
        <w:t xml:space="preserve"> </w:t>
      </w:r>
      <w:proofErr w:type="spellStart"/>
      <w:r w:rsidRPr="00E27515">
        <w:rPr>
          <w:rFonts w:ascii="Times New Roman" w:hAnsi="Times New Roman" w:cs="Times New Roman"/>
        </w:rPr>
        <w:t>elastano</w:t>
      </w:r>
      <w:proofErr w:type="spellEnd"/>
      <w:r w:rsidRPr="00E27515">
        <w:rPr>
          <w:rFonts w:ascii="Times New Roman" w:hAnsi="Times New Roman" w:cs="Times New Roman"/>
        </w:rPr>
        <w:t>), na cor preta;</w:t>
      </w:r>
    </w:p>
    <w:p w:rsidR="00E27515" w:rsidRPr="00E27515" w:rsidRDefault="00E27515" w:rsidP="00E27515">
      <w:pPr>
        <w:autoSpaceDE w:val="0"/>
        <w:autoSpaceDN w:val="0"/>
        <w:adjustRightInd w:val="0"/>
        <w:jc w:val="both"/>
        <w:rPr>
          <w:rFonts w:ascii="Times New Roman" w:hAnsi="Times New Roman" w:cs="Times New Roman"/>
        </w:rPr>
      </w:pPr>
      <w:r w:rsidRPr="00E27515">
        <w:rPr>
          <w:rFonts w:ascii="Times New Roman" w:hAnsi="Times New Roman" w:cs="Times New Roman"/>
        </w:rPr>
        <w:t xml:space="preserve">- 2 Blusas tipo camisete de Manga Curta (95% algodão e 5% em </w:t>
      </w:r>
      <w:proofErr w:type="spellStart"/>
      <w:r w:rsidRPr="00E27515">
        <w:rPr>
          <w:rFonts w:ascii="Times New Roman" w:hAnsi="Times New Roman" w:cs="Times New Roman"/>
        </w:rPr>
        <w:t>elastano</w:t>
      </w:r>
      <w:proofErr w:type="spellEnd"/>
      <w:r w:rsidRPr="00E27515">
        <w:rPr>
          <w:rFonts w:ascii="Times New Roman" w:hAnsi="Times New Roman" w:cs="Times New Roman"/>
        </w:rPr>
        <w:t>), na cor branca;</w:t>
      </w:r>
    </w:p>
    <w:p w:rsidR="00E27515" w:rsidRPr="00E27515" w:rsidRDefault="00E27515" w:rsidP="00E27515">
      <w:pPr>
        <w:autoSpaceDE w:val="0"/>
        <w:autoSpaceDN w:val="0"/>
        <w:adjustRightInd w:val="0"/>
        <w:jc w:val="both"/>
        <w:rPr>
          <w:rFonts w:ascii="Times New Roman" w:hAnsi="Times New Roman" w:cs="Times New Roman"/>
        </w:rPr>
      </w:pPr>
      <w:r w:rsidRPr="00E27515">
        <w:rPr>
          <w:rFonts w:ascii="Times New Roman" w:hAnsi="Times New Roman" w:cs="Times New Roman"/>
        </w:rPr>
        <w:t xml:space="preserve">- 2 Blusas tipo camisete de Manga Longa (95% algodão e 5% de </w:t>
      </w:r>
      <w:proofErr w:type="spellStart"/>
      <w:r w:rsidRPr="00E27515">
        <w:rPr>
          <w:rFonts w:ascii="Times New Roman" w:hAnsi="Times New Roman" w:cs="Times New Roman"/>
        </w:rPr>
        <w:t>elastano</w:t>
      </w:r>
      <w:proofErr w:type="spellEnd"/>
      <w:r w:rsidRPr="00E27515">
        <w:rPr>
          <w:rFonts w:ascii="Times New Roman" w:hAnsi="Times New Roman" w:cs="Times New Roman"/>
        </w:rPr>
        <w:t>), na cor branca;</w:t>
      </w:r>
    </w:p>
    <w:p w:rsidR="00E27515" w:rsidRPr="00E27515" w:rsidRDefault="00E27515" w:rsidP="00E27515">
      <w:pPr>
        <w:autoSpaceDE w:val="0"/>
        <w:autoSpaceDN w:val="0"/>
        <w:adjustRightInd w:val="0"/>
        <w:jc w:val="both"/>
        <w:rPr>
          <w:rFonts w:ascii="Times New Roman" w:hAnsi="Times New Roman" w:cs="Times New Roman"/>
        </w:rPr>
      </w:pPr>
      <w:r w:rsidRPr="00E27515">
        <w:rPr>
          <w:rFonts w:ascii="Times New Roman" w:hAnsi="Times New Roman" w:cs="Times New Roman"/>
        </w:rPr>
        <w:t>- 2 Malhas de Lã (que possa ser usada em conjunto com o blazer);</w:t>
      </w:r>
    </w:p>
    <w:p w:rsidR="00E27515" w:rsidRPr="00E27515" w:rsidRDefault="00E27515" w:rsidP="00E27515">
      <w:pPr>
        <w:autoSpaceDE w:val="0"/>
        <w:autoSpaceDN w:val="0"/>
        <w:adjustRightInd w:val="0"/>
        <w:jc w:val="both"/>
        <w:rPr>
          <w:rFonts w:ascii="Times New Roman" w:hAnsi="Times New Roman" w:cs="Times New Roman"/>
        </w:rPr>
      </w:pPr>
      <w:r w:rsidRPr="00E27515">
        <w:rPr>
          <w:rFonts w:ascii="Times New Roman" w:hAnsi="Times New Roman" w:cs="Times New Roman"/>
        </w:rPr>
        <w:t>- 2 pares de Sapatos Sociais na cor preta; e</w:t>
      </w:r>
    </w:p>
    <w:p w:rsidR="00E27515" w:rsidRPr="00E27515" w:rsidRDefault="00E27515" w:rsidP="00E27515">
      <w:pPr>
        <w:autoSpaceDE w:val="0"/>
        <w:autoSpaceDN w:val="0"/>
        <w:adjustRightInd w:val="0"/>
        <w:jc w:val="both"/>
        <w:rPr>
          <w:rFonts w:ascii="Times New Roman" w:hAnsi="Times New Roman" w:cs="Times New Roman"/>
        </w:rPr>
      </w:pPr>
      <w:r w:rsidRPr="00E27515">
        <w:rPr>
          <w:rFonts w:ascii="Times New Roman" w:hAnsi="Times New Roman" w:cs="Times New Roman"/>
        </w:rPr>
        <w:t>- 4 pares de meia fina.</w:t>
      </w:r>
    </w:p>
    <w:p w:rsidR="00E27515" w:rsidRDefault="00E27515" w:rsidP="00E27515">
      <w:pPr>
        <w:autoSpaceDE w:val="0"/>
        <w:autoSpaceDN w:val="0"/>
        <w:adjustRightInd w:val="0"/>
        <w:ind w:firstLine="851"/>
        <w:jc w:val="both"/>
        <w:rPr>
          <w:rFonts w:ascii="Times New Roman" w:hAnsi="Times New Roman" w:cs="Times New Roman"/>
        </w:rPr>
      </w:pPr>
    </w:p>
    <w:p w:rsidR="00E27515" w:rsidRDefault="00E27515" w:rsidP="00E27515">
      <w:pPr>
        <w:autoSpaceDE w:val="0"/>
        <w:autoSpaceDN w:val="0"/>
        <w:adjustRightInd w:val="0"/>
        <w:ind w:firstLine="851"/>
        <w:jc w:val="both"/>
        <w:rPr>
          <w:rFonts w:ascii="Times New Roman" w:hAnsi="Times New Roman" w:cs="Times New Roman"/>
        </w:rPr>
      </w:pPr>
      <w:r>
        <w:rPr>
          <w:rFonts w:ascii="Times New Roman" w:hAnsi="Times New Roman" w:cs="Times New Roman"/>
        </w:rPr>
        <w:t>7.2.2.</w:t>
      </w:r>
      <w:r>
        <w:rPr>
          <w:rFonts w:ascii="Times New Roman" w:hAnsi="Times New Roman" w:cs="Times New Roman"/>
        </w:rPr>
        <w:tab/>
      </w:r>
      <w:r w:rsidRPr="00E27515">
        <w:rPr>
          <w:rFonts w:ascii="Times New Roman" w:hAnsi="Times New Roman" w:cs="Times New Roman"/>
        </w:rPr>
        <w:t>Masculino:</w:t>
      </w:r>
    </w:p>
    <w:p w:rsidR="00E27515" w:rsidRPr="00E27515" w:rsidRDefault="00E27515" w:rsidP="00E27515">
      <w:pPr>
        <w:autoSpaceDE w:val="0"/>
        <w:autoSpaceDN w:val="0"/>
        <w:adjustRightInd w:val="0"/>
        <w:ind w:firstLine="851"/>
        <w:jc w:val="both"/>
        <w:rPr>
          <w:rFonts w:ascii="Times New Roman" w:hAnsi="Times New Roman" w:cs="Times New Roman"/>
        </w:rPr>
      </w:pPr>
    </w:p>
    <w:p w:rsidR="00E27515" w:rsidRPr="00E27515" w:rsidRDefault="00E27515" w:rsidP="00E27515">
      <w:pPr>
        <w:autoSpaceDE w:val="0"/>
        <w:autoSpaceDN w:val="0"/>
        <w:adjustRightInd w:val="0"/>
        <w:jc w:val="both"/>
        <w:rPr>
          <w:rFonts w:ascii="Times New Roman" w:hAnsi="Times New Roman" w:cs="Times New Roman"/>
        </w:rPr>
      </w:pPr>
      <w:r w:rsidRPr="00E27515">
        <w:rPr>
          <w:rFonts w:ascii="Times New Roman" w:hAnsi="Times New Roman" w:cs="Times New Roman"/>
        </w:rPr>
        <w:t xml:space="preserve">- 2 Conjuntos de Calças Sociais e Blazer forrado em Oxford (96% poliéster e 4% em </w:t>
      </w:r>
      <w:proofErr w:type="spellStart"/>
      <w:r w:rsidRPr="00E27515">
        <w:rPr>
          <w:rFonts w:ascii="Times New Roman" w:hAnsi="Times New Roman" w:cs="Times New Roman"/>
        </w:rPr>
        <w:t>elastano</w:t>
      </w:r>
      <w:proofErr w:type="spellEnd"/>
      <w:r w:rsidRPr="00E27515">
        <w:rPr>
          <w:rFonts w:ascii="Times New Roman" w:hAnsi="Times New Roman" w:cs="Times New Roman"/>
        </w:rPr>
        <w:t>), na cor preta;</w:t>
      </w:r>
    </w:p>
    <w:p w:rsidR="00E27515" w:rsidRPr="00E27515" w:rsidRDefault="00E27515" w:rsidP="00E27515">
      <w:pPr>
        <w:autoSpaceDE w:val="0"/>
        <w:autoSpaceDN w:val="0"/>
        <w:adjustRightInd w:val="0"/>
        <w:jc w:val="both"/>
        <w:rPr>
          <w:rFonts w:ascii="Times New Roman" w:hAnsi="Times New Roman" w:cs="Times New Roman"/>
        </w:rPr>
      </w:pPr>
      <w:r w:rsidRPr="00E27515">
        <w:rPr>
          <w:rFonts w:ascii="Times New Roman" w:hAnsi="Times New Roman" w:cs="Times New Roman"/>
        </w:rPr>
        <w:t xml:space="preserve">- 2 Camisas de Manga Curta (95% algodão e 5% em </w:t>
      </w:r>
      <w:proofErr w:type="spellStart"/>
      <w:r w:rsidRPr="00E27515">
        <w:rPr>
          <w:rFonts w:ascii="Times New Roman" w:hAnsi="Times New Roman" w:cs="Times New Roman"/>
        </w:rPr>
        <w:t>elastano</w:t>
      </w:r>
      <w:proofErr w:type="spellEnd"/>
      <w:r w:rsidRPr="00E27515">
        <w:rPr>
          <w:rFonts w:ascii="Times New Roman" w:hAnsi="Times New Roman" w:cs="Times New Roman"/>
        </w:rPr>
        <w:t>), na cor branca;</w:t>
      </w:r>
    </w:p>
    <w:p w:rsidR="00E27515" w:rsidRPr="00E27515" w:rsidRDefault="00E27515" w:rsidP="00E27515">
      <w:pPr>
        <w:autoSpaceDE w:val="0"/>
        <w:autoSpaceDN w:val="0"/>
        <w:adjustRightInd w:val="0"/>
        <w:jc w:val="both"/>
        <w:rPr>
          <w:rFonts w:ascii="Times New Roman" w:hAnsi="Times New Roman" w:cs="Times New Roman"/>
        </w:rPr>
      </w:pPr>
      <w:r w:rsidRPr="00E27515">
        <w:rPr>
          <w:rFonts w:ascii="Times New Roman" w:hAnsi="Times New Roman" w:cs="Times New Roman"/>
        </w:rPr>
        <w:t xml:space="preserve">- 2 Camisas de Manga Longa (95% algodão e 5% de </w:t>
      </w:r>
      <w:proofErr w:type="spellStart"/>
      <w:r w:rsidRPr="00E27515">
        <w:rPr>
          <w:rFonts w:ascii="Times New Roman" w:hAnsi="Times New Roman" w:cs="Times New Roman"/>
        </w:rPr>
        <w:t>elastano</w:t>
      </w:r>
      <w:proofErr w:type="spellEnd"/>
      <w:r w:rsidRPr="00E27515">
        <w:rPr>
          <w:rFonts w:ascii="Times New Roman" w:hAnsi="Times New Roman" w:cs="Times New Roman"/>
        </w:rPr>
        <w:t>), na cor branca;</w:t>
      </w:r>
    </w:p>
    <w:p w:rsidR="00E27515" w:rsidRPr="00E27515" w:rsidRDefault="00E27515" w:rsidP="00E27515">
      <w:pPr>
        <w:autoSpaceDE w:val="0"/>
        <w:autoSpaceDN w:val="0"/>
        <w:adjustRightInd w:val="0"/>
        <w:jc w:val="both"/>
        <w:rPr>
          <w:rFonts w:ascii="Times New Roman" w:hAnsi="Times New Roman" w:cs="Times New Roman"/>
        </w:rPr>
      </w:pPr>
      <w:r w:rsidRPr="00E27515">
        <w:rPr>
          <w:rFonts w:ascii="Times New Roman" w:hAnsi="Times New Roman" w:cs="Times New Roman"/>
        </w:rPr>
        <w:t>- 2 Malhas de Lã (que possa ser usada em conjunto com o blazer);</w:t>
      </w:r>
    </w:p>
    <w:p w:rsidR="00E27515" w:rsidRPr="00E27515" w:rsidRDefault="00E27515" w:rsidP="00E27515">
      <w:pPr>
        <w:autoSpaceDE w:val="0"/>
        <w:autoSpaceDN w:val="0"/>
        <w:adjustRightInd w:val="0"/>
        <w:jc w:val="both"/>
        <w:rPr>
          <w:rFonts w:ascii="Times New Roman" w:hAnsi="Times New Roman" w:cs="Times New Roman"/>
        </w:rPr>
      </w:pPr>
      <w:r w:rsidRPr="00E27515">
        <w:rPr>
          <w:rFonts w:ascii="Times New Roman" w:hAnsi="Times New Roman" w:cs="Times New Roman"/>
        </w:rPr>
        <w:t>- 2 Pares de Sapatos Sociais na cor preta;</w:t>
      </w:r>
    </w:p>
    <w:p w:rsidR="00E27515" w:rsidRPr="00E27515" w:rsidRDefault="00E27515" w:rsidP="00E27515">
      <w:pPr>
        <w:autoSpaceDE w:val="0"/>
        <w:autoSpaceDN w:val="0"/>
        <w:adjustRightInd w:val="0"/>
        <w:jc w:val="both"/>
        <w:rPr>
          <w:rFonts w:ascii="Times New Roman" w:hAnsi="Times New Roman" w:cs="Times New Roman"/>
        </w:rPr>
      </w:pPr>
      <w:r w:rsidRPr="00E27515">
        <w:rPr>
          <w:rFonts w:ascii="Times New Roman" w:hAnsi="Times New Roman" w:cs="Times New Roman"/>
        </w:rPr>
        <w:t>- 4 Pares de meias social; e</w:t>
      </w:r>
    </w:p>
    <w:p w:rsidR="00E27515" w:rsidRPr="00E27515" w:rsidRDefault="00E27515" w:rsidP="00E27515">
      <w:pPr>
        <w:autoSpaceDE w:val="0"/>
        <w:autoSpaceDN w:val="0"/>
        <w:adjustRightInd w:val="0"/>
        <w:jc w:val="both"/>
        <w:rPr>
          <w:rFonts w:ascii="Times New Roman" w:hAnsi="Times New Roman" w:cs="Times New Roman"/>
        </w:rPr>
      </w:pPr>
      <w:r w:rsidRPr="00E27515">
        <w:rPr>
          <w:rFonts w:ascii="Times New Roman" w:hAnsi="Times New Roman" w:cs="Times New Roman"/>
        </w:rPr>
        <w:t>- 1 Cinto social preto.</w:t>
      </w:r>
    </w:p>
    <w:p w:rsidR="00802680" w:rsidRDefault="00822758" w:rsidP="00802680">
      <w:pPr>
        <w:numPr>
          <w:ilvl w:val="1"/>
          <w:numId w:val="1"/>
        </w:numPr>
        <w:spacing w:before="120" w:after="120" w:line="276" w:lineRule="auto"/>
        <w:ind w:left="0" w:firstLine="567"/>
        <w:jc w:val="both"/>
        <w:rPr>
          <w:rFonts w:ascii="Times New Roman" w:hAnsi="Times New Roman" w:cs="Times New Roman"/>
          <w:bCs/>
        </w:rPr>
      </w:pPr>
      <w:r w:rsidRPr="00313D49">
        <w:rPr>
          <w:rFonts w:ascii="Times New Roman" w:hAnsi="Times New Roman" w:cs="Times New Roman"/>
          <w:bCs/>
        </w:rPr>
        <w:t>Os uniformes deverão ser entregues mediante recibo, cuja cópia, devidamente acompanhada do original para conferência, deverá ser enviada ao servidor responsável pela fiscalização do contrato.</w:t>
      </w:r>
    </w:p>
    <w:p w:rsidR="00802680" w:rsidRPr="00802680" w:rsidRDefault="00802680" w:rsidP="00802680">
      <w:pPr>
        <w:numPr>
          <w:ilvl w:val="1"/>
          <w:numId w:val="1"/>
        </w:numPr>
        <w:spacing w:before="120" w:after="120" w:line="276" w:lineRule="auto"/>
        <w:ind w:left="0" w:firstLine="567"/>
        <w:jc w:val="both"/>
        <w:rPr>
          <w:rFonts w:ascii="Times New Roman" w:hAnsi="Times New Roman" w:cs="Times New Roman"/>
          <w:bCs/>
        </w:rPr>
      </w:pPr>
      <w:r w:rsidRPr="00802680">
        <w:rPr>
          <w:rFonts w:ascii="Times New Roman" w:hAnsi="Times New Roman" w:cs="Times New Roman"/>
        </w:rPr>
        <w:t>A contratada deverá substituir todo o uniforme a cada período de 06(seis) meses, com exceção de sapato, cinto, blusa/suéteres/malha de lã que deverão ser substituídos a cada período de 12</w:t>
      </w:r>
      <w:r w:rsidR="00F93296">
        <w:rPr>
          <w:rFonts w:ascii="Times New Roman" w:hAnsi="Times New Roman" w:cs="Times New Roman"/>
        </w:rPr>
        <w:t xml:space="preserve"> </w:t>
      </w:r>
      <w:r w:rsidRPr="00802680">
        <w:rPr>
          <w:rFonts w:ascii="Times New Roman" w:hAnsi="Times New Roman" w:cs="Times New Roman"/>
        </w:rPr>
        <w:t>(doze) meses, a contar do último fornecimento ou substituição.</w:t>
      </w:r>
    </w:p>
    <w:p w:rsidR="00802680" w:rsidRPr="00313D49" w:rsidRDefault="00802680" w:rsidP="00802680">
      <w:pPr>
        <w:spacing w:before="120" w:after="120" w:line="276" w:lineRule="auto"/>
        <w:ind w:left="567"/>
        <w:jc w:val="both"/>
        <w:rPr>
          <w:rFonts w:ascii="Times New Roman" w:hAnsi="Times New Roman" w:cs="Times New Roman"/>
          <w:bCs/>
        </w:rPr>
      </w:pPr>
    </w:p>
    <w:p w:rsidR="00F93296" w:rsidRPr="00F93296" w:rsidRDefault="00B227E6" w:rsidP="00F93296">
      <w:pPr>
        <w:pStyle w:val="PargrafodaLista"/>
        <w:numPr>
          <w:ilvl w:val="0"/>
          <w:numId w:val="1"/>
        </w:numPr>
        <w:autoSpaceDE w:val="0"/>
        <w:autoSpaceDN w:val="0"/>
        <w:adjustRightInd w:val="0"/>
        <w:jc w:val="both"/>
        <w:rPr>
          <w:rFonts w:ascii="Times New Roman" w:hAnsi="Times New Roman" w:cs="Times New Roman"/>
          <w:b/>
          <w:bCs/>
          <w:color w:val="000000"/>
        </w:rPr>
      </w:pPr>
      <w:r>
        <w:rPr>
          <w:rFonts w:ascii="Times New Roman" w:hAnsi="Times New Roman" w:cs="Times New Roman"/>
          <w:b/>
          <w:bCs/>
          <w:color w:val="000000"/>
        </w:rPr>
        <w:t xml:space="preserve"> DA HABILITAÇÃO E DOS </w:t>
      </w:r>
      <w:r w:rsidR="00F93296" w:rsidRPr="00F93296">
        <w:rPr>
          <w:rFonts w:ascii="Times New Roman" w:hAnsi="Times New Roman" w:cs="Times New Roman"/>
          <w:b/>
          <w:bCs/>
          <w:color w:val="000000"/>
        </w:rPr>
        <w:t>CRITÉRIOS DE JULGAMENTO</w:t>
      </w:r>
    </w:p>
    <w:p w:rsidR="00B227E6" w:rsidRDefault="00B227E6" w:rsidP="00F93296">
      <w:pPr>
        <w:pStyle w:val="PargrafodaLista"/>
        <w:numPr>
          <w:ilvl w:val="1"/>
          <w:numId w:val="1"/>
        </w:numPr>
        <w:autoSpaceDE w:val="0"/>
        <w:autoSpaceDN w:val="0"/>
        <w:adjustRightInd w:val="0"/>
        <w:ind w:left="0" w:firstLine="0"/>
        <w:jc w:val="both"/>
        <w:rPr>
          <w:rFonts w:ascii="Times New Roman" w:hAnsi="Times New Roman" w:cs="Times New Roman"/>
          <w:color w:val="000000"/>
        </w:rPr>
      </w:pPr>
      <w:r>
        <w:rPr>
          <w:rFonts w:ascii="Times New Roman" w:hAnsi="Times New Roman" w:cs="Times New Roman"/>
          <w:color w:val="000000"/>
        </w:rPr>
        <w:t>Para fins de habilitação será considerada aceita, sem prejuízo da análise de outros documentos, a empresa licitante que apresentar atestado de capacidade técnica comprovando que já prestou serviços com cessão de mão obra</w:t>
      </w:r>
      <w:r w:rsidR="00237DF5">
        <w:rPr>
          <w:rFonts w:ascii="Times New Roman" w:hAnsi="Times New Roman" w:cs="Times New Roman"/>
          <w:color w:val="000000"/>
        </w:rPr>
        <w:t>,</w:t>
      </w:r>
      <w:r>
        <w:rPr>
          <w:rFonts w:ascii="Times New Roman" w:hAnsi="Times New Roman" w:cs="Times New Roman"/>
          <w:color w:val="000000"/>
        </w:rPr>
        <w:t xml:space="preserve"> </w:t>
      </w:r>
      <w:r w:rsidR="00237DF5">
        <w:rPr>
          <w:rFonts w:ascii="Times New Roman" w:hAnsi="Times New Roman" w:cs="Times New Roman"/>
          <w:color w:val="000000"/>
        </w:rPr>
        <w:t xml:space="preserve">com dedicação exclusiva, </w:t>
      </w:r>
      <w:r>
        <w:rPr>
          <w:rFonts w:ascii="Times New Roman" w:hAnsi="Times New Roman" w:cs="Times New Roman"/>
          <w:color w:val="000000"/>
        </w:rPr>
        <w:t>para digitadores para entes públicos ou privados.</w:t>
      </w:r>
    </w:p>
    <w:p w:rsidR="00F93296" w:rsidRDefault="00F93296" w:rsidP="00F93296">
      <w:pPr>
        <w:pStyle w:val="PargrafodaLista"/>
        <w:numPr>
          <w:ilvl w:val="1"/>
          <w:numId w:val="1"/>
        </w:numPr>
        <w:autoSpaceDE w:val="0"/>
        <w:autoSpaceDN w:val="0"/>
        <w:adjustRightInd w:val="0"/>
        <w:ind w:left="0" w:firstLine="0"/>
        <w:jc w:val="both"/>
        <w:rPr>
          <w:rFonts w:ascii="Times New Roman" w:hAnsi="Times New Roman" w:cs="Times New Roman"/>
          <w:color w:val="000000"/>
        </w:rPr>
      </w:pPr>
      <w:r w:rsidRPr="00F93296">
        <w:rPr>
          <w:rFonts w:ascii="Times New Roman" w:hAnsi="Times New Roman" w:cs="Times New Roman"/>
          <w:color w:val="000000"/>
        </w:rPr>
        <w:t>Será considerada vencedora do certame a licitante que, após análise da proposta de preço e dos documentos de habilitação, atendidas as exigências do Edital, houver ofertado o menor preço global estimado</w:t>
      </w:r>
      <w:r>
        <w:rPr>
          <w:rFonts w:ascii="Times New Roman" w:hAnsi="Times New Roman" w:cs="Times New Roman"/>
          <w:color w:val="000000"/>
        </w:rPr>
        <w:t xml:space="preserve"> referente ao</w:t>
      </w:r>
      <w:r w:rsidRPr="00F93296">
        <w:rPr>
          <w:rFonts w:ascii="Times New Roman" w:hAnsi="Times New Roman" w:cs="Times New Roman"/>
          <w:color w:val="000000"/>
        </w:rPr>
        <w:t xml:space="preserve"> período inicial de </w:t>
      </w:r>
      <w:r>
        <w:rPr>
          <w:rFonts w:ascii="Times New Roman" w:hAnsi="Times New Roman" w:cs="Times New Roman"/>
          <w:color w:val="000000"/>
        </w:rPr>
        <w:t>12</w:t>
      </w:r>
      <w:r w:rsidRPr="00F93296">
        <w:rPr>
          <w:rFonts w:ascii="Times New Roman" w:hAnsi="Times New Roman" w:cs="Times New Roman"/>
          <w:color w:val="000000"/>
        </w:rPr>
        <w:t xml:space="preserve"> (</w:t>
      </w:r>
      <w:r>
        <w:rPr>
          <w:rFonts w:ascii="Times New Roman" w:hAnsi="Times New Roman" w:cs="Times New Roman"/>
          <w:color w:val="000000"/>
        </w:rPr>
        <w:t>doze</w:t>
      </w:r>
      <w:r w:rsidRPr="00F93296">
        <w:rPr>
          <w:rFonts w:ascii="Times New Roman" w:hAnsi="Times New Roman" w:cs="Times New Roman"/>
          <w:color w:val="000000"/>
        </w:rPr>
        <w:t>) meses.</w:t>
      </w:r>
    </w:p>
    <w:p w:rsidR="00822758" w:rsidRPr="00F93296" w:rsidRDefault="00F93296" w:rsidP="00F93296">
      <w:pPr>
        <w:pStyle w:val="PargrafodaLista"/>
        <w:numPr>
          <w:ilvl w:val="1"/>
          <w:numId w:val="1"/>
        </w:numPr>
        <w:autoSpaceDE w:val="0"/>
        <w:autoSpaceDN w:val="0"/>
        <w:adjustRightInd w:val="0"/>
        <w:ind w:left="0" w:firstLine="0"/>
        <w:jc w:val="both"/>
        <w:rPr>
          <w:rFonts w:ascii="Times New Roman" w:hAnsi="Times New Roman" w:cs="Times New Roman"/>
          <w:color w:val="000000"/>
        </w:rPr>
      </w:pPr>
      <w:r w:rsidRPr="00F93296">
        <w:rPr>
          <w:rFonts w:ascii="Times New Roman" w:hAnsi="Times New Roman" w:cs="Times New Roman"/>
          <w:color w:val="000000"/>
        </w:rPr>
        <w:t>As licitantes deverão apresentar proposta que contemple todos os custos para a prestação dos serviços relativos ao item</w:t>
      </w:r>
      <w:r>
        <w:rPr>
          <w:rFonts w:ascii="Times New Roman" w:hAnsi="Times New Roman" w:cs="Times New Roman"/>
          <w:color w:val="000000"/>
        </w:rPr>
        <w:t>.</w:t>
      </w:r>
    </w:p>
    <w:p w:rsidR="00822758" w:rsidRPr="00313D49" w:rsidRDefault="00822758" w:rsidP="00E27515">
      <w:pPr>
        <w:numPr>
          <w:ilvl w:val="0"/>
          <w:numId w:val="1"/>
        </w:numPr>
        <w:spacing w:before="240" w:after="120" w:line="276" w:lineRule="auto"/>
        <w:ind w:right="-17"/>
        <w:jc w:val="both"/>
        <w:rPr>
          <w:rFonts w:ascii="Times New Roman" w:hAnsi="Times New Roman" w:cs="Times New Roman"/>
          <w:b/>
          <w:bCs/>
          <w:lang w:eastAsia="en-US"/>
        </w:rPr>
      </w:pPr>
      <w:r w:rsidRPr="00313D49">
        <w:rPr>
          <w:rFonts w:ascii="Times New Roman" w:hAnsi="Times New Roman" w:cs="Times New Roman"/>
          <w:b/>
          <w:bCs/>
          <w:lang w:eastAsia="en-US"/>
        </w:rPr>
        <w:t>INÍCIO DA EXECUÇÃO DOS SERVIÇOS</w:t>
      </w:r>
    </w:p>
    <w:p w:rsidR="00DA1AB5" w:rsidRDefault="00DA1AB5" w:rsidP="00DA1AB5">
      <w:pPr>
        <w:numPr>
          <w:ilvl w:val="1"/>
          <w:numId w:val="1"/>
        </w:numPr>
        <w:spacing w:before="120" w:after="120" w:line="276" w:lineRule="auto"/>
        <w:ind w:left="0" w:firstLine="567"/>
        <w:jc w:val="both"/>
        <w:rPr>
          <w:rFonts w:ascii="Times New Roman" w:hAnsi="Times New Roman" w:cs="Times New Roman"/>
          <w:bCs/>
          <w:lang w:eastAsia="en-US"/>
        </w:rPr>
      </w:pPr>
      <w:r w:rsidRPr="00DA1AB5">
        <w:rPr>
          <w:rFonts w:ascii="Times New Roman" w:hAnsi="Times New Roman" w:cs="Times New Roman"/>
        </w:rPr>
        <w:t>Além do previsto na IN SLTI MPOG nº 02 de 30/04/2008, a contratação do serviço ora pretendido será por posto de serviço, por item, sendo que deverão estar à disponibilidade das Unidades a ele relacionadas, nos endereços correspondentes acima mencionados, em regra, de segunda a sexta-feira, com carga horária de 06(seis) horas diárias.</w:t>
      </w:r>
    </w:p>
    <w:p w:rsidR="00822758" w:rsidRPr="00FC0EA0" w:rsidRDefault="00DA1AB5" w:rsidP="00DA1AB5">
      <w:pPr>
        <w:numPr>
          <w:ilvl w:val="1"/>
          <w:numId w:val="1"/>
        </w:numPr>
        <w:spacing w:before="120" w:after="120" w:line="276" w:lineRule="auto"/>
        <w:ind w:left="0" w:firstLine="567"/>
        <w:jc w:val="both"/>
        <w:rPr>
          <w:rFonts w:ascii="Times New Roman" w:hAnsi="Times New Roman" w:cs="Times New Roman"/>
          <w:bCs/>
          <w:lang w:eastAsia="en-US"/>
        </w:rPr>
      </w:pPr>
      <w:r w:rsidRPr="00DA1AB5">
        <w:rPr>
          <w:rFonts w:ascii="Times New Roman" w:hAnsi="Times New Roman" w:cs="Times New Roman"/>
        </w:rPr>
        <w:t xml:space="preserve">Os inícios e términos de tal jornada de trabalho serão, ainda, flexíveis, dependendo das necessidades da Administração, respeitado o limite de </w:t>
      </w:r>
      <w:proofErr w:type="gramStart"/>
      <w:r w:rsidRPr="00DA1AB5">
        <w:rPr>
          <w:rFonts w:ascii="Times New Roman" w:hAnsi="Times New Roman" w:cs="Times New Roman"/>
        </w:rPr>
        <w:t>6</w:t>
      </w:r>
      <w:proofErr w:type="gramEnd"/>
      <w:r w:rsidRPr="00DA1AB5">
        <w:rPr>
          <w:rFonts w:ascii="Times New Roman" w:hAnsi="Times New Roman" w:cs="Times New Roman"/>
        </w:rPr>
        <w:t>(seis) horas diárias e 30(trinta) horas semanais</w:t>
      </w:r>
      <w:r>
        <w:rPr>
          <w:rFonts w:ascii="Times New Roman" w:hAnsi="Times New Roman" w:cs="Times New Roman"/>
        </w:rPr>
        <w:t>.</w:t>
      </w:r>
    </w:p>
    <w:p w:rsidR="00FC0EA0" w:rsidRDefault="00FC0EA0" w:rsidP="00FC0EA0">
      <w:pPr>
        <w:spacing w:before="120" w:after="120" w:line="276" w:lineRule="auto"/>
        <w:ind w:left="567"/>
        <w:jc w:val="both"/>
        <w:rPr>
          <w:rFonts w:ascii="Times New Roman" w:hAnsi="Times New Roman" w:cs="Times New Roman"/>
        </w:rPr>
      </w:pPr>
    </w:p>
    <w:p w:rsidR="00FC0EA0" w:rsidRPr="00DA1AB5" w:rsidRDefault="00FC0EA0" w:rsidP="00FC0EA0">
      <w:pPr>
        <w:spacing w:before="120" w:after="120" w:line="276" w:lineRule="auto"/>
        <w:ind w:left="567"/>
        <w:jc w:val="both"/>
        <w:rPr>
          <w:rFonts w:ascii="Times New Roman" w:hAnsi="Times New Roman" w:cs="Times New Roman"/>
          <w:bCs/>
          <w:lang w:eastAsia="en-US"/>
        </w:rPr>
      </w:pPr>
    </w:p>
    <w:p w:rsidR="00DB206B" w:rsidRPr="00DA1AB5" w:rsidRDefault="00F25E34" w:rsidP="00DA1AB5">
      <w:pPr>
        <w:pStyle w:val="PargrafodaLista"/>
        <w:numPr>
          <w:ilvl w:val="0"/>
          <w:numId w:val="1"/>
        </w:numPr>
        <w:spacing w:before="240" w:after="120" w:line="276" w:lineRule="auto"/>
        <w:jc w:val="both"/>
        <w:rPr>
          <w:rFonts w:ascii="Times New Roman" w:hAnsi="Times New Roman" w:cs="Times New Roman"/>
          <w:b/>
          <w:bCs/>
        </w:rPr>
      </w:pPr>
      <w:r w:rsidRPr="00DA1AB5">
        <w:rPr>
          <w:rFonts w:ascii="Times New Roman" w:hAnsi="Times New Roman" w:cs="Times New Roman"/>
          <w:b/>
          <w:bCs/>
        </w:rPr>
        <w:lastRenderedPageBreak/>
        <w:t>DA VISTORIA</w:t>
      </w:r>
    </w:p>
    <w:p w:rsidR="00DB206B" w:rsidRPr="00313D49" w:rsidRDefault="00DB206B" w:rsidP="00DB206B">
      <w:pPr>
        <w:pStyle w:val="PargrafodaLista"/>
        <w:spacing w:before="240" w:after="120" w:line="276" w:lineRule="auto"/>
        <w:ind w:left="708"/>
        <w:jc w:val="both"/>
        <w:rPr>
          <w:rFonts w:ascii="Times New Roman" w:hAnsi="Times New Roman" w:cs="Times New Roman"/>
          <w:bCs/>
        </w:rPr>
      </w:pPr>
    </w:p>
    <w:p w:rsidR="00DB206B" w:rsidRPr="00313D49" w:rsidRDefault="00DA1AB5" w:rsidP="00DA1AB5">
      <w:pPr>
        <w:numPr>
          <w:ilvl w:val="1"/>
          <w:numId w:val="1"/>
        </w:numPr>
        <w:spacing w:before="120" w:after="120" w:line="276" w:lineRule="auto"/>
        <w:ind w:left="0" w:firstLine="567"/>
        <w:jc w:val="both"/>
        <w:rPr>
          <w:rFonts w:ascii="Times New Roman" w:hAnsi="Times New Roman" w:cs="Times New Roman"/>
          <w:bCs/>
        </w:rPr>
      </w:pPr>
      <w:r w:rsidRPr="006673D3">
        <w:rPr>
          <w:rFonts w:ascii="Times New Roman" w:hAnsi="Times New Roman" w:cs="Times New Roman"/>
        </w:rPr>
        <w:t xml:space="preserve">Não será exigida a vistoria de que trata o inciso VIII do art. 15 da IN SLTI/MPOG nº 02/2008. O fato de não se exigir vistoria, não impede que a(s) licitante(s) faça(m) a vistoria </w:t>
      </w:r>
      <w:r>
        <w:rPr>
          <w:rFonts w:ascii="Times New Roman" w:hAnsi="Times New Roman" w:cs="Times New Roman"/>
        </w:rPr>
        <w:t>nos locais de prestação de serviços</w:t>
      </w:r>
      <w:r w:rsidRPr="006673D3">
        <w:rPr>
          <w:rFonts w:ascii="Times New Roman" w:hAnsi="Times New Roman" w:cs="Times New Roman"/>
        </w:rPr>
        <w:t xml:space="preserve"> em que se darão as prestações dos serviços e também não a(s) exime das obrigações pertinentes à prestação dos serviços.</w:t>
      </w:r>
    </w:p>
    <w:p w:rsidR="00DB206B" w:rsidRPr="00313D49" w:rsidRDefault="00DB206B" w:rsidP="00DA1AB5">
      <w:pPr>
        <w:numPr>
          <w:ilvl w:val="0"/>
          <w:numId w:val="1"/>
        </w:numPr>
        <w:spacing w:before="240" w:after="120" w:line="276" w:lineRule="auto"/>
        <w:ind w:right="-17"/>
        <w:jc w:val="both"/>
        <w:rPr>
          <w:rFonts w:ascii="Times New Roman" w:hAnsi="Times New Roman" w:cs="Times New Roman"/>
          <w:b/>
        </w:rPr>
      </w:pPr>
      <w:r w:rsidRPr="00313D49">
        <w:rPr>
          <w:rFonts w:ascii="Times New Roman" w:hAnsi="Times New Roman" w:cs="Times New Roman"/>
          <w:b/>
          <w:bCs/>
          <w:lang w:eastAsia="en-US"/>
        </w:rPr>
        <w:t xml:space="preserve">OBRIGAÇÕES DA </w:t>
      </w:r>
      <w:r w:rsidR="00D52359" w:rsidRPr="00313D49">
        <w:rPr>
          <w:rFonts w:ascii="Times New Roman" w:hAnsi="Times New Roman" w:cs="Times New Roman"/>
          <w:b/>
          <w:bCs/>
          <w:lang w:eastAsia="en-US"/>
        </w:rPr>
        <w:t>CONTRATANTE</w:t>
      </w:r>
    </w:p>
    <w:p w:rsidR="00DB206B" w:rsidRPr="00313D49" w:rsidRDefault="00A36676" w:rsidP="00DA1AB5">
      <w:pPr>
        <w:numPr>
          <w:ilvl w:val="1"/>
          <w:numId w:val="1"/>
        </w:numPr>
        <w:spacing w:before="120" w:after="120" w:line="276" w:lineRule="auto"/>
        <w:ind w:left="0" w:firstLine="567"/>
        <w:jc w:val="both"/>
        <w:rPr>
          <w:rFonts w:ascii="Times New Roman" w:hAnsi="Times New Roman" w:cs="Times New Roman"/>
        </w:rPr>
      </w:pPr>
      <w:r w:rsidRPr="00313D49">
        <w:rPr>
          <w:rFonts w:ascii="Times New Roman" w:hAnsi="Times New Roman" w:cs="Times New Roman"/>
        </w:rPr>
        <w:t>E</w:t>
      </w:r>
      <w:r w:rsidR="00DB206B" w:rsidRPr="00313D49">
        <w:rPr>
          <w:rFonts w:ascii="Times New Roman" w:hAnsi="Times New Roman" w:cs="Times New Roman"/>
        </w:rPr>
        <w:t xml:space="preserve">xigir o cumprimento de todas as obrigações assumidas pela </w:t>
      </w:r>
      <w:r w:rsidR="00D52359" w:rsidRPr="00313D49">
        <w:rPr>
          <w:rFonts w:ascii="Times New Roman" w:hAnsi="Times New Roman" w:cs="Times New Roman"/>
        </w:rPr>
        <w:t>Contratada</w:t>
      </w:r>
      <w:r w:rsidR="00DB206B" w:rsidRPr="00313D49">
        <w:rPr>
          <w:rFonts w:ascii="Times New Roman" w:hAnsi="Times New Roman" w:cs="Times New Roman"/>
        </w:rPr>
        <w:t>, de acordo com as cláusulas contratuais e os termos de sua proposta;</w:t>
      </w:r>
    </w:p>
    <w:p w:rsidR="00DB206B" w:rsidRPr="00313D49" w:rsidRDefault="00A36676" w:rsidP="00DA1AB5">
      <w:pPr>
        <w:numPr>
          <w:ilvl w:val="1"/>
          <w:numId w:val="1"/>
        </w:numPr>
        <w:spacing w:before="120" w:after="120" w:line="276" w:lineRule="auto"/>
        <w:ind w:left="0" w:firstLine="567"/>
        <w:jc w:val="both"/>
        <w:rPr>
          <w:rFonts w:ascii="Times New Roman" w:hAnsi="Times New Roman" w:cs="Times New Roman"/>
        </w:rPr>
      </w:pPr>
      <w:r w:rsidRPr="00313D49">
        <w:rPr>
          <w:rFonts w:ascii="Times New Roman" w:hAnsi="Times New Roman" w:cs="Times New Roman"/>
        </w:rPr>
        <w:t>E</w:t>
      </w:r>
      <w:r w:rsidR="00DB206B" w:rsidRPr="00313D49">
        <w:rPr>
          <w:rFonts w:ascii="Times New Roman" w:hAnsi="Times New Roman" w:cs="Times New Roman"/>
        </w:rPr>
        <w:t>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DB206B" w:rsidRPr="00313D49" w:rsidRDefault="00A36676" w:rsidP="00DA1AB5">
      <w:pPr>
        <w:numPr>
          <w:ilvl w:val="1"/>
          <w:numId w:val="1"/>
        </w:numPr>
        <w:spacing w:before="120" w:after="120" w:line="276" w:lineRule="auto"/>
        <w:ind w:left="0" w:firstLine="567"/>
        <w:jc w:val="both"/>
        <w:rPr>
          <w:rFonts w:ascii="Times New Roman" w:hAnsi="Times New Roman" w:cs="Times New Roman"/>
        </w:rPr>
      </w:pPr>
      <w:r w:rsidRPr="00313D49">
        <w:rPr>
          <w:rFonts w:ascii="Times New Roman" w:hAnsi="Times New Roman" w:cs="Times New Roman"/>
        </w:rPr>
        <w:t>N</w:t>
      </w:r>
      <w:r w:rsidR="00DB206B" w:rsidRPr="00313D49">
        <w:rPr>
          <w:rFonts w:ascii="Times New Roman" w:hAnsi="Times New Roman" w:cs="Times New Roman"/>
        </w:rPr>
        <w:t xml:space="preserve">otificar a </w:t>
      </w:r>
      <w:r w:rsidR="00D52359" w:rsidRPr="00313D49">
        <w:rPr>
          <w:rFonts w:ascii="Times New Roman" w:hAnsi="Times New Roman" w:cs="Times New Roman"/>
        </w:rPr>
        <w:t>Contratada</w:t>
      </w:r>
      <w:r w:rsidR="00DB206B" w:rsidRPr="00313D49">
        <w:rPr>
          <w:rFonts w:ascii="Times New Roman" w:hAnsi="Times New Roman" w:cs="Times New Roman"/>
        </w:rPr>
        <w:t xml:space="preserve"> por escrito da ocorrência de eventuais imperfeições no curso da execução dos serviços, fixando prazo para a sua correção;</w:t>
      </w:r>
    </w:p>
    <w:p w:rsidR="00DB206B" w:rsidRPr="00313D49" w:rsidRDefault="00A36676" w:rsidP="00DA1AB5">
      <w:pPr>
        <w:numPr>
          <w:ilvl w:val="1"/>
          <w:numId w:val="1"/>
        </w:numPr>
        <w:spacing w:before="120" w:after="120" w:line="276" w:lineRule="auto"/>
        <w:ind w:left="0" w:firstLine="567"/>
        <w:jc w:val="both"/>
        <w:rPr>
          <w:rFonts w:ascii="Times New Roman" w:hAnsi="Times New Roman" w:cs="Times New Roman"/>
        </w:rPr>
      </w:pPr>
      <w:r w:rsidRPr="00313D49">
        <w:rPr>
          <w:rFonts w:ascii="Times New Roman" w:hAnsi="Times New Roman" w:cs="Times New Roman"/>
        </w:rPr>
        <w:t>N</w:t>
      </w:r>
      <w:r w:rsidR="00DB206B" w:rsidRPr="00313D49">
        <w:rPr>
          <w:rFonts w:ascii="Times New Roman" w:hAnsi="Times New Roman" w:cs="Times New Roman"/>
        </w:rPr>
        <w:t xml:space="preserve">ão permitir que os empregados da </w:t>
      </w:r>
      <w:r w:rsidR="00D52359" w:rsidRPr="00313D49">
        <w:rPr>
          <w:rFonts w:ascii="Times New Roman" w:hAnsi="Times New Roman" w:cs="Times New Roman"/>
        </w:rPr>
        <w:t>Contratada</w:t>
      </w:r>
      <w:r w:rsidR="00DB206B" w:rsidRPr="00313D49">
        <w:rPr>
          <w:rFonts w:ascii="Times New Roman" w:hAnsi="Times New Roman" w:cs="Times New Roman"/>
        </w:rPr>
        <w:t xml:space="preserve"> realizem horas extras, exceto em caso de comprovada necessidade de serviço, formalmente justificada pela autoridade do órgão para o qual o trabalho seja prestado e desde que observado o limite da legislação trabalhista;</w:t>
      </w:r>
    </w:p>
    <w:p w:rsidR="00DB206B" w:rsidRPr="00313D49" w:rsidRDefault="00A36676" w:rsidP="00DA1AB5">
      <w:pPr>
        <w:numPr>
          <w:ilvl w:val="1"/>
          <w:numId w:val="1"/>
        </w:numPr>
        <w:spacing w:before="120" w:after="120" w:line="276" w:lineRule="auto"/>
        <w:ind w:left="0" w:firstLine="567"/>
        <w:jc w:val="both"/>
        <w:rPr>
          <w:rFonts w:ascii="Times New Roman" w:hAnsi="Times New Roman" w:cs="Times New Roman"/>
        </w:rPr>
      </w:pPr>
      <w:r w:rsidRPr="00313D49">
        <w:rPr>
          <w:rFonts w:ascii="Times New Roman" w:hAnsi="Times New Roman" w:cs="Times New Roman"/>
        </w:rPr>
        <w:t>P</w:t>
      </w:r>
      <w:r w:rsidR="00DB206B" w:rsidRPr="00313D49">
        <w:rPr>
          <w:rFonts w:ascii="Times New Roman" w:hAnsi="Times New Roman" w:cs="Times New Roman"/>
        </w:rPr>
        <w:t xml:space="preserve">agar à </w:t>
      </w:r>
      <w:r w:rsidR="00D52359" w:rsidRPr="00313D49">
        <w:rPr>
          <w:rFonts w:ascii="Times New Roman" w:hAnsi="Times New Roman" w:cs="Times New Roman"/>
        </w:rPr>
        <w:t>Contratada</w:t>
      </w:r>
      <w:r w:rsidR="00DB206B" w:rsidRPr="00313D49">
        <w:rPr>
          <w:rFonts w:ascii="Times New Roman" w:hAnsi="Times New Roman" w:cs="Times New Roman"/>
        </w:rPr>
        <w:t xml:space="preserve"> o valor resultante da prestação do serviço, </w:t>
      </w:r>
      <w:r w:rsidR="00F37721" w:rsidRPr="00313D49">
        <w:rPr>
          <w:rFonts w:ascii="Times New Roman" w:hAnsi="Times New Roman" w:cs="Times New Roman"/>
        </w:rPr>
        <w:t>no prazo e condições estabelecidas no Edital e seus anexos</w:t>
      </w:r>
      <w:r w:rsidR="00DB206B" w:rsidRPr="00313D49">
        <w:rPr>
          <w:rFonts w:ascii="Times New Roman" w:hAnsi="Times New Roman" w:cs="Times New Roman"/>
        </w:rPr>
        <w:t>;</w:t>
      </w:r>
    </w:p>
    <w:p w:rsidR="00E251E0" w:rsidRPr="00313D49" w:rsidRDefault="00E251E0" w:rsidP="00DA1AB5">
      <w:pPr>
        <w:numPr>
          <w:ilvl w:val="1"/>
          <w:numId w:val="1"/>
        </w:numPr>
        <w:spacing w:before="120" w:after="120" w:line="276" w:lineRule="auto"/>
        <w:ind w:left="0" w:firstLine="567"/>
        <w:jc w:val="both"/>
        <w:rPr>
          <w:rFonts w:ascii="Times New Roman" w:hAnsi="Times New Roman" w:cs="Times New Roman"/>
        </w:rPr>
      </w:pPr>
      <w:r w:rsidRPr="00313D49">
        <w:rPr>
          <w:rFonts w:ascii="Times New Roman" w:hAnsi="Times New Roman" w:cs="Times New Roman"/>
        </w:rPr>
        <w:t>Efetuar as retenções tributárias devidas sobre o valor da f</w:t>
      </w:r>
      <w:r w:rsidR="00DA520E" w:rsidRPr="00313D49">
        <w:rPr>
          <w:rFonts w:ascii="Times New Roman" w:hAnsi="Times New Roman" w:cs="Times New Roman"/>
        </w:rPr>
        <w:t>atura de serviços da contratada, em conformidade com o art. 36, §8º da IN SLTI/MPOG N. 02/2008.</w:t>
      </w:r>
    </w:p>
    <w:p w:rsidR="00DB206B" w:rsidRPr="00313D49" w:rsidRDefault="00A36676" w:rsidP="00DA1AB5">
      <w:pPr>
        <w:numPr>
          <w:ilvl w:val="1"/>
          <w:numId w:val="1"/>
        </w:numPr>
        <w:spacing w:before="120" w:after="120" w:line="276" w:lineRule="auto"/>
        <w:ind w:left="0" w:firstLine="567"/>
        <w:jc w:val="both"/>
        <w:rPr>
          <w:rFonts w:ascii="Times New Roman" w:hAnsi="Times New Roman" w:cs="Times New Roman"/>
        </w:rPr>
      </w:pPr>
      <w:r w:rsidRPr="00313D49">
        <w:rPr>
          <w:rFonts w:ascii="Times New Roman" w:hAnsi="Times New Roman" w:cs="Times New Roman"/>
        </w:rPr>
        <w:t>N</w:t>
      </w:r>
      <w:r w:rsidR="00DB206B" w:rsidRPr="00313D49">
        <w:rPr>
          <w:rFonts w:ascii="Times New Roman" w:hAnsi="Times New Roman" w:cs="Times New Roman"/>
        </w:rPr>
        <w:t xml:space="preserve">ão praticar atos de ingerência na administração da </w:t>
      </w:r>
      <w:r w:rsidR="00D52359" w:rsidRPr="00313D49">
        <w:rPr>
          <w:rFonts w:ascii="Times New Roman" w:hAnsi="Times New Roman" w:cs="Times New Roman"/>
        </w:rPr>
        <w:t>Contratada</w:t>
      </w:r>
      <w:r w:rsidR="00DB206B" w:rsidRPr="00313D49">
        <w:rPr>
          <w:rFonts w:ascii="Times New Roman" w:hAnsi="Times New Roman" w:cs="Times New Roman"/>
        </w:rPr>
        <w:t>, tais como:</w:t>
      </w:r>
    </w:p>
    <w:p w:rsidR="00DB206B" w:rsidRPr="00313D49" w:rsidRDefault="00DA1AB5" w:rsidP="00B26FEF">
      <w:pPr>
        <w:pStyle w:val="PargrafodaLista"/>
        <w:numPr>
          <w:ilvl w:val="2"/>
          <w:numId w:val="1"/>
        </w:numPr>
        <w:spacing w:before="120" w:after="120" w:line="276" w:lineRule="auto"/>
        <w:ind w:left="851" w:firstLine="0"/>
        <w:contextualSpacing w:val="0"/>
        <w:jc w:val="both"/>
        <w:rPr>
          <w:rFonts w:ascii="Times New Roman" w:hAnsi="Times New Roman" w:cs="Times New Roman"/>
        </w:rPr>
      </w:pPr>
      <w:r>
        <w:rPr>
          <w:rFonts w:ascii="Times New Roman" w:hAnsi="Times New Roman" w:cs="Times New Roman"/>
        </w:rPr>
        <w:t>E</w:t>
      </w:r>
      <w:r w:rsidR="00DB206B" w:rsidRPr="00313D49">
        <w:rPr>
          <w:rFonts w:ascii="Times New Roman" w:hAnsi="Times New Roman" w:cs="Times New Roman"/>
        </w:rPr>
        <w:t xml:space="preserve">xercer o poder de mando sobre os empregados da </w:t>
      </w:r>
      <w:r w:rsidR="00D52359" w:rsidRPr="00313D49">
        <w:rPr>
          <w:rFonts w:ascii="Times New Roman" w:hAnsi="Times New Roman" w:cs="Times New Roman"/>
        </w:rPr>
        <w:t>Contratada</w:t>
      </w:r>
      <w:r w:rsidR="00DB206B" w:rsidRPr="00313D49">
        <w:rPr>
          <w:rFonts w:ascii="Times New Roman" w:hAnsi="Times New Roman" w:cs="Times New Roman"/>
        </w:rPr>
        <w:t>, devendo reportar-se somente aos prepostos ou responsáveis por ela indicados, exceto quando o objeto da contratação previr o atendimento direto, tais como nos serviços de recepção e apoio ao usuário;</w:t>
      </w:r>
    </w:p>
    <w:p w:rsidR="00DB206B" w:rsidRPr="00313D49" w:rsidRDefault="00DA1AB5" w:rsidP="00B26FEF">
      <w:pPr>
        <w:pStyle w:val="PargrafodaLista"/>
        <w:numPr>
          <w:ilvl w:val="2"/>
          <w:numId w:val="1"/>
        </w:numPr>
        <w:spacing w:before="120" w:after="120" w:line="276" w:lineRule="auto"/>
        <w:ind w:left="851" w:firstLine="0"/>
        <w:contextualSpacing w:val="0"/>
        <w:jc w:val="both"/>
        <w:rPr>
          <w:rFonts w:ascii="Times New Roman" w:hAnsi="Times New Roman" w:cs="Times New Roman"/>
        </w:rPr>
      </w:pPr>
      <w:r>
        <w:rPr>
          <w:rFonts w:ascii="Times New Roman" w:hAnsi="Times New Roman" w:cs="Times New Roman"/>
        </w:rPr>
        <w:t>D</w:t>
      </w:r>
      <w:r w:rsidR="00DB206B" w:rsidRPr="00313D49">
        <w:rPr>
          <w:rFonts w:ascii="Times New Roman" w:hAnsi="Times New Roman" w:cs="Times New Roman"/>
        </w:rPr>
        <w:t xml:space="preserve">irecionar a contratação de pessoas para trabalhar nas empresas </w:t>
      </w:r>
      <w:r w:rsidR="00D52359" w:rsidRPr="00313D49">
        <w:rPr>
          <w:rFonts w:ascii="Times New Roman" w:hAnsi="Times New Roman" w:cs="Times New Roman"/>
        </w:rPr>
        <w:t>Contratada</w:t>
      </w:r>
      <w:r w:rsidR="00DB206B" w:rsidRPr="00313D49">
        <w:rPr>
          <w:rFonts w:ascii="Times New Roman" w:hAnsi="Times New Roman" w:cs="Times New Roman"/>
        </w:rPr>
        <w:t>s;</w:t>
      </w:r>
    </w:p>
    <w:p w:rsidR="00DB206B" w:rsidRPr="00313D49" w:rsidRDefault="00DA1AB5" w:rsidP="00B26FEF">
      <w:pPr>
        <w:pStyle w:val="PargrafodaLista"/>
        <w:numPr>
          <w:ilvl w:val="2"/>
          <w:numId w:val="1"/>
        </w:numPr>
        <w:spacing w:before="120" w:after="120" w:line="276" w:lineRule="auto"/>
        <w:ind w:left="851" w:firstLine="0"/>
        <w:contextualSpacing w:val="0"/>
        <w:jc w:val="both"/>
        <w:rPr>
          <w:rFonts w:ascii="Times New Roman" w:hAnsi="Times New Roman" w:cs="Times New Roman"/>
        </w:rPr>
      </w:pPr>
      <w:r>
        <w:rPr>
          <w:rFonts w:ascii="Times New Roman" w:hAnsi="Times New Roman" w:cs="Times New Roman"/>
        </w:rPr>
        <w:t>P</w:t>
      </w:r>
      <w:r w:rsidR="00DB206B" w:rsidRPr="00313D49">
        <w:rPr>
          <w:rFonts w:ascii="Times New Roman" w:hAnsi="Times New Roman" w:cs="Times New Roman"/>
        </w:rPr>
        <w:t xml:space="preserve">romover ou aceitar o desvio de funções dos trabalhadores da </w:t>
      </w:r>
      <w:r w:rsidR="00D52359" w:rsidRPr="00313D49">
        <w:rPr>
          <w:rFonts w:ascii="Times New Roman" w:hAnsi="Times New Roman" w:cs="Times New Roman"/>
        </w:rPr>
        <w:t>Contratada</w:t>
      </w:r>
      <w:r w:rsidR="00DB206B" w:rsidRPr="00313D49">
        <w:rPr>
          <w:rFonts w:ascii="Times New Roman" w:hAnsi="Times New Roman" w:cs="Times New Roman"/>
        </w:rPr>
        <w:t xml:space="preserve">, mediante a utilização destes em atividades distintas daquelas </w:t>
      </w:r>
      <w:r w:rsidR="00DB206B" w:rsidRPr="00313D49">
        <w:rPr>
          <w:rFonts w:ascii="Times New Roman" w:hAnsi="Times New Roman" w:cs="Times New Roman"/>
        </w:rPr>
        <w:lastRenderedPageBreak/>
        <w:t>previstas no objeto da contratação e em relação à função específica para a qual o trabalhador foi contratado; e</w:t>
      </w:r>
    </w:p>
    <w:p w:rsidR="00DB206B" w:rsidRPr="00313D49" w:rsidRDefault="00DA1AB5" w:rsidP="00B26FEF">
      <w:pPr>
        <w:pStyle w:val="PargrafodaLista"/>
        <w:numPr>
          <w:ilvl w:val="2"/>
          <w:numId w:val="1"/>
        </w:numPr>
        <w:spacing w:before="120" w:after="120" w:line="276" w:lineRule="auto"/>
        <w:ind w:left="851" w:firstLine="0"/>
        <w:contextualSpacing w:val="0"/>
        <w:jc w:val="both"/>
        <w:rPr>
          <w:rFonts w:ascii="Times New Roman" w:hAnsi="Times New Roman" w:cs="Times New Roman"/>
        </w:rPr>
      </w:pPr>
      <w:r>
        <w:rPr>
          <w:rFonts w:ascii="Times New Roman" w:hAnsi="Times New Roman" w:cs="Times New Roman"/>
        </w:rPr>
        <w:t>C</w:t>
      </w:r>
      <w:r w:rsidR="00DB206B" w:rsidRPr="00313D49">
        <w:rPr>
          <w:rFonts w:ascii="Times New Roman" w:hAnsi="Times New Roman" w:cs="Times New Roman"/>
        </w:rPr>
        <w:t xml:space="preserve">onsiderar os trabalhadores da </w:t>
      </w:r>
      <w:r w:rsidR="00D52359" w:rsidRPr="00313D49">
        <w:rPr>
          <w:rFonts w:ascii="Times New Roman" w:hAnsi="Times New Roman" w:cs="Times New Roman"/>
        </w:rPr>
        <w:t>Contratada</w:t>
      </w:r>
      <w:r w:rsidR="00DB206B" w:rsidRPr="00313D49">
        <w:rPr>
          <w:rFonts w:ascii="Times New Roman" w:hAnsi="Times New Roman" w:cs="Times New Roman"/>
        </w:rPr>
        <w:t xml:space="preserve"> como colaboradores eventuais do próprio órgão ou entidade responsável pela contratação, especialmente para efeito de concessão de diárias e passagens.</w:t>
      </w:r>
    </w:p>
    <w:p w:rsidR="00E00619" w:rsidRDefault="00C449AF" w:rsidP="00E00619">
      <w:pPr>
        <w:pStyle w:val="PargrafodaLista"/>
        <w:numPr>
          <w:ilvl w:val="1"/>
          <w:numId w:val="1"/>
        </w:numPr>
        <w:spacing w:before="120" w:after="120" w:line="276" w:lineRule="auto"/>
        <w:ind w:left="0" w:firstLine="567"/>
        <w:contextualSpacing w:val="0"/>
        <w:jc w:val="both"/>
        <w:rPr>
          <w:rFonts w:ascii="Times New Roman" w:hAnsi="Times New Roman" w:cs="Times New Roman"/>
        </w:rPr>
      </w:pPr>
      <w:r w:rsidRPr="00585D0F">
        <w:rPr>
          <w:rFonts w:ascii="Times New Roman" w:hAnsi="Times New Roman" w:cs="Times New Roman"/>
        </w:rPr>
        <w:t>Analisar os termos de rescisão dos contratos de trabalho do pessoal empregado na prestação dos serviços no prazo de 30 (trinta) dias, prorrogável por igual período, após a extinção ou rescisão do contrato, nos termos do art. 34, §5º, d, I e §8º da IN SLTI/MPOG n. 02/2008.</w:t>
      </w:r>
    </w:p>
    <w:p w:rsidR="00E00619" w:rsidRDefault="00E00619" w:rsidP="00E00619">
      <w:pPr>
        <w:pStyle w:val="PargrafodaLista"/>
        <w:numPr>
          <w:ilvl w:val="1"/>
          <w:numId w:val="1"/>
        </w:numPr>
        <w:spacing w:before="120" w:after="120" w:line="276" w:lineRule="auto"/>
        <w:ind w:left="0" w:firstLine="567"/>
        <w:contextualSpacing w:val="0"/>
        <w:jc w:val="both"/>
        <w:rPr>
          <w:rFonts w:ascii="Times New Roman" w:hAnsi="Times New Roman" w:cs="Times New Roman"/>
        </w:rPr>
      </w:pPr>
      <w:r w:rsidRPr="00E00619">
        <w:rPr>
          <w:rFonts w:ascii="Times New Roman" w:hAnsi="Times New Roman" w:cs="Times New Roman"/>
        </w:rPr>
        <w:t>Proporcionar à contratada as facilidades necessárias a fim de que possa desempenhar normalmente os serviços contratados e disponibilizar instalações sanitárias e vestiários aos empregados da contratada;</w:t>
      </w:r>
    </w:p>
    <w:p w:rsidR="00DB206B" w:rsidRPr="00313D49" w:rsidRDefault="00DB206B" w:rsidP="00DA1AB5">
      <w:pPr>
        <w:numPr>
          <w:ilvl w:val="0"/>
          <w:numId w:val="1"/>
        </w:numPr>
        <w:spacing w:before="240" w:after="120" w:line="276" w:lineRule="auto"/>
        <w:ind w:right="-17"/>
        <w:jc w:val="both"/>
        <w:rPr>
          <w:rFonts w:ascii="Times New Roman" w:hAnsi="Times New Roman" w:cs="Times New Roman"/>
          <w:b/>
        </w:rPr>
      </w:pPr>
      <w:r w:rsidRPr="00313D49">
        <w:rPr>
          <w:rFonts w:ascii="Times New Roman" w:hAnsi="Times New Roman" w:cs="Times New Roman"/>
          <w:b/>
        </w:rPr>
        <w:t xml:space="preserve">OBRIGAÇÕES DA </w:t>
      </w:r>
      <w:r w:rsidR="00D52359" w:rsidRPr="00313D49">
        <w:rPr>
          <w:rFonts w:ascii="Times New Roman" w:hAnsi="Times New Roman" w:cs="Times New Roman"/>
          <w:b/>
        </w:rPr>
        <w:t>CONTRATADA</w:t>
      </w:r>
    </w:p>
    <w:p w:rsidR="00DB206B" w:rsidRPr="00313D49" w:rsidRDefault="00A36676" w:rsidP="00DA1AB5">
      <w:pPr>
        <w:numPr>
          <w:ilvl w:val="1"/>
          <w:numId w:val="1"/>
        </w:numPr>
        <w:spacing w:before="120" w:after="120" w:line="276" w:lineRule="auto"/>
        <w:ind w:left="0" w:firstLine="567"/>
        <w:jc w:val="both"/>
        <w:rPr>
          <w:rFonts w:ascii="Times New Roman" w:hAnsi="Times New Roman" w:cs="Times New Roman"/>
        </w:rPr>
      </w:pPr>
      <w:r w:rsidRPr="00313D49">
        <w:rPr>
          <w:rFonts w:ascii="Times New Roman" w:hAnsi="Times New Roman" w:cs="Times New Roman"/>
        </w:rPr>
        <w:t>E</w:t>
      </w:r>
      <w:r w:rsidR="00DB206B" w:rsidRPr="00313D49">
        <w:rPr>
          <w:rFonts w:ascii="Times New Roman" w:hAnsi="Times New Roman" w:cs="Times New Roman"/>
        </w:rPr>
        <w:t>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rsidR="00DB206B" w:rsidRPr="00313D49" w:rsidRDefault="00A36676" w:rsidP="00DA1AB5">
      <w:pPr>
        <w:numPr>
          <w:ilvl w:val="1"/>
          <w:numId w:val="1"/>
        </w:numPr>
        <w:spacing w:before="120" w:after="120" w:line="276" w:lineRule="auto"/>
        <w:ind w:left="0" w:firstLine="567"/>
        <w:jc w:val="both"/>
        <w:rPr>
          <w:rFonts w:ascii="Times New Roman" w:hAnsi="Times New Roman" w:cs="Times New Roman"/>
        </w:rPr>
      </w:pPr>
      <w:r w:rsidRPr="00313D49">
        <w:rPr>
          <w:rFonts w:ascii="Times New Roman" w:hAnsi="Times New Roman" w:cs="Times New Roman"/>
        </w:rPr>
        <w:t>R</w:t>
      </w:r>
      <w:r w:rsidR="00DB206B" w:rsidRPr="00313D49">
        <w:rPr>
          <w:rFonts w:ascii="Times New Roman" w:hAnsi="Times New Roman" w:cs="Times New Roman"/>
        </w:rPr>
        <w:t xml:space="preserve">eparar, corrigir, remover ou substituir, às suas expensas, no total ou em parte, no prazo </w:t>
      </w:r>
      <w:r w:rsidR="00F37721" w:rsidRPr="00313D49">
        <w:rPr>
          <w:rFonts w:ascii="Times New Roman" w:hAnsi="Times New Roman" w:cs="Times New Roman"/>
        </w:rPr>
        <w:t>fixado pelo fiscal do contrato</w:t>
      </w:r>
      <w:r w:rsidR="00DB206B" w:rsidRPr="00313D49">
        <w:rPr>
          <w:rFonts w:ascii="Times New Roman" w:hAnsi="Times New Roman" w:cs="Times New Roman"/>
        </w:rPr>
        <w:t>, os serviços efetuados em que se verificarem vícios, defeitos ou incorreções resultantes da execução ou dos materiais empregados;</w:t>
      </w:r>
    </w:p>
    <w:p w:rsidR="00DB206B" w:rsidRPr="00313D49" w:rsidRDefault="00A36676" w:rsidP="00DA1AB5">
      <w:pPr>
        <w:numPr>
          <w:ilvl w:val="1"/>
          <w:numId w:val="1"/>
        </w:numPr>
        <w:spacing w:before="120" w:after="120" w:line="276" w:lineRule="auto"/>
        <w:ind w:left="0" w:firstLine="567"/>
        <w:jc w:val="both"/>
        <w:rPr>
          <w:rFonts w:ascii="Times New Roman" w:hAnsi="Times New Roman" w:cs="Times New Roman"/>
        </w:rPr>
      </w:pPr>
      <w:r w:rsidRPr="00313D49">
        <w:rPr>
          <w:rFonts w:ascii="Times New Roman" w:hAnsi="Times New Roman" w:cs="Times New Roman"/>
        </w:rPr>
        <w:t>M</w:t>
      </w:r>
      <w:r w:rsidR="00DB206B" w:rsidRPr="00313D49">
        <w:rPr>
          <w:rFonts w:ascii="Times New Roman" w:hAnsi="Times New Roman" w:cs="Times New Roman"/>
        </w:rPr>
        <w:t>anter o empregado nos horários predeterminados pela Administração;</w:t>
      </w:r>
    </w:p>
    <w:p w:rsidR="00DB206B" w:rsidRPr="00313D49" w:rsidRDefault="00A36676" w:rsidP="00DA1AB5">
      <w:pPr>
        <w:numPr>
          <w:ilvl w:val="1"/>
          <w:numId w:val="1"/>
        </w:numPr>
        <w:spacing w:before="120" w:after="120" w:line="276" w:lineRule="auto"/>
        <w:ind w:left="0" w:firstLine="567"/>
        <w:jc w:val="both"/>
        <w:rPr>
          <w:rFonts w:ascii="Times New Roman" w:hAnsi="Times New Roman" w:cs="Times New Roman"/>
        </w:rPr>
      </w:pPr>
      <w:r w:rsidRPr="00313D49">
        <w:rPr>
          <w:rFonts w:ascii="Times New Roman" w:hAnsi="Times New Roman" w:cs="Times New Roman"/>
        </w:rPr>
        <w:t>R</w:t>
      </w:r>
      <w:r w:rsidR="00DB206B" w:rsidRPr="00313D49">
        <w:rPr>
          <w:rFonts w:ascii="Times New Roman" w:hAnsi="Times New Roman" w:cs="Times New Roman"/>
        </w:rPr>
        <w:t>esponsabilizar-se pelos vícios e danos decorrentes d</w:t>
      </w:r>
      <w:r w:rsidR="00F37721" w:rsidRPr="00313D49">
        <w:rPr>
          <w:rFonts w:ascii="Times New Roman" w:hAnsi="Times New Roman" w:cs="Times New Roman"/>
        </w:rPr>
        <w:t>a execução d</w:t>
      </w:r>
      <w:r w:rsidR="00DB206B" w:rsidRPr="00313D49">
        <w:rPr>
          <w:rFonts w:ascii="Times New Roman" w:hAnsi="Times New Roman" w:cs="Times New Roman"/>
        </w:rPr>
        <w:t xml:space="preserve">o objeto, de acordo com os artigos 14 e </w:t>
      </w:r>
      <w:smartTag w:uri="urn:schemas-microsoft-com:office:smarttags" w:element="metricconverter">
        <w:smartTagPr>
          <w:attr w:name="ProductID" w:val="17 a"/>
        </w:smartTagPr>
        <w:r w:rsidR="00DB206B" w:rsidRPr="00313D49">
          <w:rPr>
            <w:rFonts w:ascii="Times New Roman" w:hAnsi="Times New Roman" w:cs="Times New Roman"/>
          </w:rPr>
          <w:t>17 a</w:t>
        </w:r>
      </w:smartTag>
      <w:r w:rsidR="00DB206B" w:rsidRPr="00313D49">
        <w:rPr>
          <w:rFonts w:ascii="Times New Roman" w:hAnsi="Times New Roman" w:cs="Times New Roman"/>
        </w:rPr>
        <w:t xml:space="preserve"> 27, do Código de Defesa do Consumidor (Lei nº 8.078, de 1990)</w:t>
      </w:r>
      <w:r w:rsidR="00F37721" w:rsidRPr="00313D49">
        <w:rPr>
          <w:rFonts w:ascii="Times New Roman" w:hAnsi="Times New Roman" w:cs="Times New Roman"/>
        </w:rPr>
        <w:t xml:space="preserve">, ficando a </w:t>
      </w:r>
      <w:r w:rsidR="00D52359" w:rsidRPr="00313D49">
        <w:rPr>
          <w:rFonts w:ascii="Times New Roman" w:hAnsi="Times New Roman" w:cs="Times New Roman"/>
        </w:rPr>
        <w:t>Contratante</w:t>
      </w:r>
      <w:r w:rsidR="00F37721" w:rsidRPr="00313D49">
        <w:rPr>
          <w:rFonts w:ascii="Times New Roman" w:hAnsi="Times New Roman" w:cs="Times New Roman"/>
        </w:rPr>
        <w:t xml:space="preserve"> autorizada a descontar da garantia, caso exigida no edital, ou dos pagamentos devidos à </w:t>
      </w:r>
      <w:r w:rsidR="00D52359" w:rsidRPr="00313D49">
        <w:rPr>
          <w:rFonts w:ascii="Times New Roman" w:hAnsi="Times New Roman" w:cs="Times New Roman"/>
        </w:rPr>
        <w:t>Contratada</w:t>
      </w:r>
      <w:r w:rsidR="00F37721" w:rsidRPr="00313D49">
        <w:rPr>
          <w:rFonts w:ascii="Times New Roman" w:hAnsi="Times New Roman" w:cs="Times New Roman"/>
        </w:rPr>
        <w:t>, o valor correspondente aos danos sofridos</w:t>
      </w:r>
      <w:r w:rsidR="00DB206B" w:rsidRPr="00313D49">
        <w:rPr>
          <w:rFonts w:ascii="Times New Roman" w:hAnsi="Times New Roman" w:cs="Times New Roman"/>
        </w:rPr>
        <w:t>;</w:t>
      </w:r>
    </w:p>
    <w:p w:rsidR="00DB206B" w:rsidRPr="00313D49" w:rsidRDefault="00A36676" w:rsidP="00DA1AB5">
      <w:pPr>
        <w:numPr>
          <w:ilvl w:val="1"/>
          <w:numId w:val="1"/>
        </w:numPr>
        <w:spacing w:before="120" w:after="120" w:line="276" w:lineRule="auto"/>
        <w:ind w:left="0" w:firstLine="567"/>
        <w:jc w:val="both"/>
        <w:rPr>
          <w:rFonts w:ascii="Times New Roman" w:hAnsi="Times New Roman" w:cs="Times New Roman"/>
        </w:rPr>
      </w:pPr>
      <w:r w:rsidRPr="00313D49">
        <w:rPr>
          <w:rFonts w:ascii="Times New Roman" w:hAnsi="Times New Roman" w:cs="Times New Roman"/>
        </w:rPr>
        <w:t>U</w:t>
      </w:r>
      <w:r w:rsidR="00DB206B" w:rsidRPr="00313D49">
        <w:rPr>
          <w:rFonts w:ascii="Times New Roman" w:hAnsi="Times New Roman" w:cs="Times New Roman"/>
        </w:rPr>
        <w:t xml:space="preserve">tilizar empregados habilitados e com conhecimentos básicos dos serviços a serem </w:t>
      </w:r>
      <w:r w:rsidR="00FE5B7C" w:rsidRPr="00313D49">
        <w:rPr>
          <w:rFonts w:ascii="Times New Roman" w:hAnsi="Times New Roman" w:cs="Times New Roman"/>
        </w:rPr>
        <w:t>exe</w:t>
      </w:r>
      <w:r w:rsidR="00DB206B" w:rsidRPr="00313D49">
        <w:rPr>
          <w:rFonts w:ascii="Times New Roman" w:hAnsi="Times New Roman" w:cs="Times New Roman"/>
        </w:rPr>
        <w:t>cutados, e</w:t>
      </w:r>
      <w:r w:rsidR="00F37721" w:rsidRPr="00313D49">
        <w:rPr>
          <w:rFonts w:ascii="Times New Roman" w:hAnsi="Times New Roman" w:cs="Times New Roman"/>
        </w:rPr>
        <w:t>m</w:t>
      </w:r>
      <w:r w:rsidR="00DB206B" w:rsidRPr="00313D49">
        <w:rPr>
          <w:rFonts w:ascii="Times New Roman" w:hAnsi="Times New Roman" w:cs="Times New Roman"/>
        </w:rPr>
        <w:t xml:space="preserve"> conformidade com as normas e determinações em vigor;</w:t>
      </w:r>
    </w:p>
    <w:p w:rsidR="00DB206B" w:rsidRPr="00313D49" w:rsidRDefault="00A36676" w:rsidP="00DA1AB5">
      <w:pPr>
        <w:numPr>
          <w:ilvl w:val="1"/>
          <w:numId w:val="1"/>
        </w:numPr>
        <w:spacing w:before="120" w:after="120" w:line="276" w:lineRule="auto"/>
        <w:ind w:left="0" w:firstLine="567"/>
        <w:jc w:val="both"/>
        <w:rPr>
          <w:rFonts w:ascii="Times New Roman" w:hAnsi="Times New Roman" w:cs="Times New Roman"/>
        </w:rPr>
      </w:pPr>
      <w:r w:rsidRPr="00313D49">
        <w:rPr>
          <w:rFonts w:ascii="Times New Roman" w:hAnsi="Times New Roman" w:cs="Times New Roman"/>
        </w:rPr>
        <w:t>V</w:t>
      </w:r>
      <w:r w:rsidR="00DB206B" w:rsidRPr="00313D49">
        <w:rPr>
          <w:rFonts w:ascii="Times New Roman" w:hAnsi="Times New Roman" w:cs="Times New Roman"/>
        </w:rPr>
        <w:t xml:space="preserve">edar a utilização, na execução dos serviços, de empregado que seja familiar de agente público ocupante de cargo em comissão ou função de confiança no órgão </w:t>
      </w:r>
      <w:r w:rsidR="00D52359" w:rsidRPr="00313D49">
        <w:rPr>
          <w:rFonts w:ascii="Times New Roman" w:hAnsi="Times New Roman" w:cs="Times New Roman"/>
        </w:rPr>
        <w:t>Contratante</w:t>
      </w:r>
      <w:r w:rsidR="00DB206B" w:rsidRPr="00313D49">
        <w:rPr>
          <w:rFonts w:ascii="Times New Roman" w:hAnsi="Times New Roman" w:cs="Times New Roman"/>
        </w:rPr>
        <w:t>, nos termos do artigo 7° do Decreto n° 7.203, de 2010;</w:t>
      </w:r>
    </w:p>
    <w:p w:rsidR="00DB206B" w:rsidRPr="00313D49" w:rsidRDefault="00A36676" w:rsidP="00DA1AB5">
      <w:pPr>
        <w:numPr>
          <w:ilvl w:val="1"/>
          <w:numId w:val="1"/>
        </w:numPr>
        <w:spacing w:before="120" w:after="120" w:line="276" w:lineRule="auto"/>
        <w:ind w:left="0" w:firstLine="567"/>
        <w:jc w:val="both"/>
        <w:rPr>
          <w:rFonts w:ascii="Times New Roman" w:hAnsi="Times New Roman" w:cs="Times New Roman"/>
        </w:rPr>
      </w:pPr>
      <w:r w:rsidRPr="00313D49">
        <w:rPr>
          <w:rFonts w:ascii="Times New Roman" w:hAnsi="Times New Roman" w:cs="Times New Roman"/>
        </w:rPr>
        <w:lastRenderedPageBreak/>
        <w:t>D</w:t>
      </w:r>
      <w:r w:rsidR="00DB206B" w:rsidRPr="00313D49">
        <w:rPr>
          <w:rFonts w:ascii="Times New Roman" w:hAnsi="Times New Roman" w:cs="Times New Roman"/>
        </w:rPr>
        <w:t xml:space="preserve">isponibilizar à </w:t>
      </w:r>
      <w:r w:rsidR="00D52359" w:rsidRPr="00313D49">
        <w:rPr>
          <w:rFonts w:ascii="Times New Roman" w:hAnsi="Times New Roman" w:cs="Times New Roman"/>
        </w:rPr>
        <w:t>Contratante</w:t>
      </w:r>
      <w:r w:rsidR="00DB206B" w:rsidRPr="00313D49">
        <w:rPr>
          <w:rFonts w:ascii="Times New Roman" w:hAnsi="Times New Roman" w:cs="Times New Roman"/>
        </w:rPr>
        <w:t xml:space="preserve"> os empregados devidamente uniformizados e identificados por meio de crachá, além de provê-los com os Equipamentos de Proteção Individual - EPI, quando for o caso;</w:t>
      </w:r>
    </w:p>
    <w:p w:rsidR="00DB206B" w:rsidRPr="00313D49" w:rsidRDefault="00A36676" w:rsidP="00DA1AB5">
      <w:pPr>
        <w:numPr>
          <w:ilvl w:val="1"/>
          <w:numId w:val="1"/>
        </w:numPr>
        <w:spacing w:before="120" w:after="120" w:line="276" w:lineRule="auto"/>
        <w:ind w:left="0" w:firstLine="567"/>
        <w:jc w:val="both"/>
        <w:rPr>
          <w:rFonts w:ascii="Times New Roman" w:hAnsi="Times New Roman" w:cs="Times New Roman"/>
        </w:rPr>
      </w:pPr>
      <w:r w:rsidRPr="00313D49">
        <w:rPr>
          <w:rFonts w:ascii="Times New Roman" w:hAnsi="Times New Roman" w:cs="Times New Roman"/>
        </w:rPr>
        <w:t>F</w:t>
      </w:r>
      <w:r w:rsidR="00DB206B" w:rsidRPr="00313D49">
        <w:rPr>
          <w:rFonts w:ascii="Times New Roman" w:hAnsi="Times New Roman" w:cs="Times New Roman"/>
        </w:rPr>
        <w:t>ornecer os uniformes a serem utilizados por seus empregados, conforme disposto n</w:t>
      </w:r>
      <w:r w:rsidR="004E37BB" w:rsidRPr="00313D49">
        <w:rPr>
          <w:rFonts w:ascii="Times New Roman" w:hAnsi="Times New Roman" w:cs="Times New Roman"/>
        </w:rPr>
        <w:t>este</w:t>
      </w:r>
      <w:r w:rsidR="00DB206B" w:rsidRPr="00313D49">
        <w:rPr>
          <w:rFonts w:ascii="Times New Roman" w:hAnsi="Times New Roman" w:cs="Times New Roman"/>
        </w:rPr>
        <w:t xml:space="preserve"> Termo de Referência, sem repassar quaisquer custos a estes;</w:t>
      </w:r>
    </w:p>
    <w:p w:rsidR="00DB206B" w:rsidRPr="00585D0F" w:rsidRDefault="00712E0E" w:rsidP="00DA1AB5">
      <w:pPr>
        <w:numPr>
          <w:ilvl w:val="1"/>
          <w:numId w:val="1"/>
        </w:numPr>
        <w:spacing w:before="120" w:after="120" w:line="276" w:lineRule="auto"/>
        <w:ind w:left="0" w:firstLine="567"/>
        <w:jc w:val="both"/>
        <w:rPr>
          <w:rFonts w:ascii="Times New Roman" w:hAnsi="Times New Roman" w:cs="Times New Roman"/>
        </w:rPr>
      </w:pPr>
      <w:r w:rsidRPr="00585D0F">
        <w:rPr>
          <w:rFonts w:ascii="Times New Roman" w:hAnsi="Times New Roman" w:cs="Times New Roman"/>
        </w:rPr>
        <w:t xml:space="preserve">As empresas </w:t>
      </w:r>
      <w:r w:rsidR="009D1BFF" w:rsidRPr="00585D0F">
        <w:rPr>
          <w:rFonts w:ascii="Times New Roman" w:hAnsi="Times New Roman" w:cs="Times New Roman"/>
        </w:rPr>
        <w:t xml:space="preserve">contratadas que sejam </w:t>
      </w:r>
      <w:r w:rsidRPr="00585D0F">
        <w:rPr>
          <w:rFonts w:ascii="Times New Roman" w:hAnsi="Times New Roman" w:cs="Times New Roman"/>
        </w:rPr>
        <w:t>regidas pela Consolidação das Leis do Trabalho</w:t>
      </w:r>
      <w:r w:rsidR="009D1BFF" w:rsidRPr="00585D0F">
        <w:rPr>
          <w:rFonts w:ascii="Times New Roman" w:hAnsi="Times New Roman" w:cs="Times New Roman"/>
        </w:rPr>
        <w:t xml:space="preserve"> (CLT)</w:t>
      </w:r>
      <w:r w:rsidRPr="00585D0F">
        <w:rPr>
          <w:rFonts w:ascii="Times New Roman" w:hAnsi="Times New Roman" w:cs="Times New Roman"/>
        </w:rPr>
        <w:t xml:space="preserve"> deverão apresentar a seguinte documentação no primeiro mês de prestação dos serviços:</w:t>
      </w:r>
    </w:p>
    <w:p w:rsidR="00712E0E" w:rsidRPr="00585D0F" w:rsidRDefault="00313D49" w:rsidP="00DA1AB5">
      <w:pPr>
        <w:numPr>
          <w:ilvl w:val="2"/>
          <w:numId w:val="1"/>
        </w:numPr>
        <w:spacing w:before="120" w:after="120" w:line="276" w:lineRule="auto"/>
        <w:ind w:left="993" w:firstLine="0"/>
        <w:jc w:val="both"/>
        <w:rPr>
          <w:rFonts w:ascii="Times New Roman" w:hAnsi="Times New Roman" w:cs="Times New Roman"/>
        </w:rPr>
      </w:pPr>
      <w:r>
        <w:rPr>
          <w:rFonts w:ascii="Times New Roman" w:hAnsi="Times New Roman" w:cs="Times New Roman"/>
        </w:rPr>
        <w:t>R</w:t>
      </w:r>
      <w:r w:rsidR="00712E0E" w:rsidRPr="00585D0F">
        <w:rPr>
          <w:rFonts w:ascii="Times New Roman" w:hAnsi="Times New Roman" w:cs="Times New Roman"/>
        </w:rPr>
        <w:t>elação dos empregados, contendo nome completo, cargo ou função, horário do posto de trabalho, números da carteira de identidade (RG) e da inscrição no Cadastro de Pessoas Físicas (CPF), com indicação dos responsáveis técnicos pela execução dos serviços, quando for o caso;</w:t>
      </w:r>
    </w:p>
    <w:p w:rsidR="00712E0E" w:rsidRPr="00585D0F" w:rsidRDefault="00712E0E" w:rsidP="00DA1AB5">
      <w:pPr>
        <w:numPr>
          <w:ilvl w:val="2"/>
          <w:numId w:val="1"/>
        </w:numPr>
        <w:spacing w:before="120" w:after="120" w:line="276" w:lineRule="auto"/>
        <w:ind w:left="993" w:firstLine="0"/>
        <w:jc w:val="both"/>
        <w:rPr>
          <w:rFonts w:ascii="Times New Roman" w:hAnsi="Times New Roman" w:cs="Times New Roman"/>
        </w:rPr>
      </w:pPr>
      <w:r w:rsidRPr="00585D0F">
        <w:rPr>
          <w:rFonts w:ascii="Times New Roman" w:hAnsi="Times New Roman" w:cs="Times New Roman"/>
        </w:rPr>
        <w:t>Carteira de Trabalho e Previdência Social (CTPS) dos empregados admitidos e dos responsáveis técnicos pela execução dos serviços, quando for o caso, devidamente assinada pela contratada; e</w:t>
      </w:r>
    </w:p>
    <w:p w:rsidR="00712E0E" w:rsidRPr="00585D0F" w:rsidRDefault="00DA1AB5" w:rsidP="00DA1AB5">
      <w:pPr>
        <w:numPr>
          <w:ilvl w:val="2"/>
          <w:numId w:val="1"/>
        </w:numPr>
        <w:spacing w:before="120" w:after="120" w:line="276" w:lineRule="auto"/>
        <w:ind w:left="993" w:firstLine="0"/>
        <w:jc w:val="both"/>
        <w:rPr>
          <w:rFonts w:ascii="Times New Roman" w:hAnsi="Times New Roman" w:cs="Times New Roman"/>
        </w:rPr>
      </w:pPr>
      <w:r>
        <w:rPr>
          <w:rFonts w:ascii="Times New Roman" w:hAnsi="Times New Roman" w:cs="Times New Roman"/>
        </w:rPr>
        <w:t>E</w:t>
      </w:r>
      <w:r w:rsidR="00712E0E" w:rsidRPr="00585D0F">
        <w:rPr>
          <w:rFonts w:ascii="Times New Roman" w:hAnsi="Times New Roman" w:cs="Times New Roman"/>
        </w:rPr>
        <w:t>xames médicos admissionais dos empregados da contratada que prestarão os serviços;</w:t>
      </w:r>
    </w:p>
    <w:p w:rsidR="00AB135B" w:rsidRPr="00585D0F" w:rsidRDefault="00AB135B" w:rsidP="00DA1AB5">
      <w:pPr>
        <w:numPr>
          <w:ilvl w:val="2"/>
          <w:numId w:val="1"/>
        </w:numPr>
        <w:spacing w:before="120" w:after="120" w:line="276" w:lineRule="auto"/>
        <w:ind w:left="993" w:firstLine="0"/>
        <w:jc w:val="both"/>
        <w:rPr>
          <w:rFonts w:ascii="Times New Roman" w:hAnsi="Times New Roman" w:cs="Times New Roman"/>
        </w:rPr>
      </w:pPr>
      <w:r w:rsidRPr="00585D0F">
        <w:rPr>
          <w:rFonts w:ascii="Times New Roman" w:hAnsi="Times New Roman" w:cs="Times New Roman"/>
        </w:rPr>
        <w:t xml:space="preserve">Os documentos acima mencionados deverão ser apresentados para cada novo empregado que se vincule à prestação do </w:t>
      </w:r>
      <w:r w:rsidR="00165FBC" w:rsidRPr="00585D0F">
        <w:rPr>
          <w:rFonts w:ascii="Times New Roman" w:hAnsi="Times New Roman" w:cs="Times New Roman"/>
        </w:rPr>
        <w:t>contrato administrativo</w:t>
      </w:r>
      <w:r w:rsidRPr="00585D0F">
        <w:rPr>
          <w:rFonts w:ascii="Times New Roman" w:hAnsi="Times New Roman" w:cs="Times New Roman"/>
        </w:rPr>
        <w:t xml:space="preserve">. De igual modo, o desligamento de empregados no curso do contrato </w:t>
      </w:r>
      <w:r w:rsidR="00165FBC" w:rsidRPr="00585D0F">
        <w:rPr>
          <w:rFonts w:ascii="Times New Roman" w:hAnsi="Times New Roman" w:cs="Times New Roman"/>
        </w:rPr>
        <w:t xml:space="preserve">de prestação de serviços </w:t>
      </w:r>
      <w:r w:rsidRPr="00585D0F">
        <w:rPr>
          <w:rFonts w:ascii="Times New Roman" w:hAnsi="Times New Roman" w:cs="Times New Roman"/>
        </w:rPr>
        <w:t>deve ser devidamente comunicado,</w:t>
      </w:r>
      <w:r w:rsidR="00165FBC" w:rsidRPr="00585D0F">
        <w:rPr>
          <w:rFonts w:ascii="Times New Roman" w:hAnsi="Times New Roman" w:cs="Times New Roman"/>
        </w:rPr>
        <w:t xml:space="preserve"> com toda a documentação pertinente ao empregado dispensado,</w:t>
      </w:r>
      <w:r w:rsidRPr="00585D0F">
        <w:rPr>
          <w:rFonts w:ascii="Times New Roman" w:hAnsi="Times New Roman" w:cs="Times New Roman"/>
        </w:rPr>
        <w:t xml:space="preserve"> </w:t>
      </w:r>
      <w:r w:rsidR="00165FBC" w:rsidRPr="00585D0F">
        <w:rPr>
          <w:rFonts w:ascii="Times New Roman" w:hAnsi="Times New Roman" w:cs="Times New Roman"/>
        </w:rPr>
        <w:t>à semelhança do que se exige quando do encerramento do contrato administrativo</w:t>
      </w:r>
      <w:r w:rsidRPr="00585D0F">
        <w:rPr>
          <w:rFonts w:ascii="Times New Roman" w:hAnsi="Times New Roman" w:cs="Times New Roman"/>
        </w:rPr>
        <w:t>.</w:t>
      </w:r>
    </w:p>
    <w:p w:rsidR="00647983" w:rsidRPr="00585D0F" w:rsidRDefault="00647983" w:rsidP="00DA1AB5">
      <w:pPr>
        <w:numPr>
          <w:ilvl w:val="1"/>
          <w:numId w:val="1"/>
        </w:numPr>
        <w:spacing w:before="120" w:after="120" w:line="276" w:lineRule="auto"/>
        <w:ind w:left="0" w:firstLine="709"/>
        <w:jc w:val="both"/>
        <w:rPr>
          <w:rFonts w:ascii="Times New Roman" w:hAnsi="Times New Roman" w:cs="Times New Roman"/>
        </w:rPr>
      </w:pPr>
      <w:r w:rsidRPr="00585D0F">
        <w:rPr>
          <w:rFonts w:ascii="Times New Roman" w:hAnsi="Times New Roman" w:cs="Times New Roman"/>
        </w:rPr>
        <w:t xml:space="preserve">Quando não for possível a verificação da regularidade no Sistema de Cadastro de Fornecedores – SICAF, a empresa contratada </w:t>
      </w:r>
      <w:r w:rsidR="00AB135B" w:rsidRPr="00585D0F">
        <w:rPr>
          <w:rFonts w:ascii="Times New Roman" w:hAnsi="Times New Roman" w:cs="Times New Roman"/>
        </w:rPr>
        <w:t>cujos empregados vinculados ao serviço sejam regidos</w:t>
      </w:r>
      <w:r w:rsidRPr="00585D0F">
        <w:rPr>
          <w:rFonts w:ascii="Times New Roman" w:hAnsi="Times New Roman" w:cs="Times New Roman"/>
        </w:rPr>
        <w:t xml:space="preserve"> pela CLT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 – CRF; e 5) Certidão Negativa de Débitos Trabalhistas – CNDT;</w:t>
      </w:r>
    </w:p>
    <w:p w:rsidR="00DB206B" w:rsidRPr="00313D49" w:rsidRDefault="00A36676" w:rsidP="00DA1AB5">
      <w:pPr>
        <w:numPr>
          <w:ilvl w:val="1"/>
          <w:numId w:val="1"/>
        </w:numPr>
        <w:spacing w:before="120" w:after="120" w:line="276" w:lineRule="auto"/>
        <w:ind w:left="0" w:firstLine="567"/>
        <w:jc w:val="both"/>
        <w:rPr>
          <w:rFonts w:ascii="Times New Roman" w:hAnsi="Times New Roman" w:cs="Times New Roman"/>
        </w:rPr>
      </w:pPr>
      <w:r w:rsidRPr="00313D49">
        <w:rPr>
          <w:rFonts w:ascii="Times New Roman" w:hAnsi="Times New Roman" w:cs="Times New Roman"/>
        </w:rPr>
        <w:t>S</w:t>
      </w:r>
      <w:r w:rsidR="00C15B3B" w:rsidRPr="00313D49">
        <w:rPr>
          <w:rFonts w:ascii="Times New Roman" w:hAnsi="Times New Roman" w:cs="Times New Roman"/>
        </w:rPr>
        <w:t>ubstituir, no prazo de</w:t>
      </w:r>
      <w:r w:rsidR="00BF1B10">
        <w:rPr>
          <w:rFonts w:ascii="Times New Roman" w:hAnsi="Times New Roman" w:cs="Times New Roman"/>
          <w:i/>
        </w:rPr>
        <w:t xml:space="preserve"> </w:t>
      </w:r>
      <w:r w:rsidR="00BF1B10">
        <w:rPr>
          <w:rFonts w:ascii="Times New Roman" w:hAnsi="Times New Roman" w:cs="Times New Roman"/>
        </w:rPr>
        <w:t>duas</w:t>
      </w:r>
      <w:r w:rsidR="00C15B3B" w:rsidRPr="00313D49">
        <w:rPr>
          <w:rFonts w:ascii="Times New Roman" w:hAnsi="Times New Roman" w:cs="Times New Roman"/>
          <w:i/>
        </w:rPr>
        <w:t xml:space="preserve"> </w:t>
      </w:r>
      <w:r w:rsidR="003464AF" w:rsidRPr="00BF1B10">
        <w:rPr>
          <w:rFonts w:ascii="Times New Roman" w:hAnsi="Times New Roman" w:cs="Times New Roman"/>
        </w:rPr>
        <w:t>horas</w:t>
      </w:r>
      <w:r w:rsidR="00DB206B" w:rsidRPr="00313D49">
        <w:rPr>
          <w:rFonts w:ascii="Times New Roman" w:hAnsi="Times New Roman" w:cs="Times New Roman"/>
        </w:rPr>
        <w:t xml:space="preserve">, em caso de eventual ausência, tais como, faltas, férias e licenças, o empregado posto a serviço da </w:t>
      </w:r>
      <w:r w:rsidR="00D52359" w:rsidRPr="00313D49">
        <w:rPr>
          <w:rFonts w:ascii="Times New Roman" w:hAnsi="Times New Roman" w:cs="Times New Roman"/>
        </w:rPr>
        <w:t>Contratante</w:t>
      </w:r>
      <w:r w:rsidR="00DB206B" w:rsidRPr="00313D49">
        <w:rPr>
          <w:rFonts w:ascii="Times New Roman" w:hAnsi="Times New Roman" w:cs="Times New Roman"/>
        </w:rPr>
        <w:t>, devendo identificar previamente o respectivo substituto ao Fiscal do Contrato;</w:t>
      </w:r>
    </w:p>
    <w:p w:rsidR="00DB206B" w:rsidRPr="00313D49" w:rsidRDefault="00A36676" w:rsidP="00DA1AB5">
      <w:pPr>
        <w:numPr>
          <w:ilvl w:val="1"/>
          <w:numId w:val="1"/>
        </w:numPr>
        <w:spacing w:before="120" w:after="120" w:line="276" w:lineRule="auto"/>
        <w:ind w:left="0" w:firstLine="567"/>
        <w:jc w:val="both"/>
        <w:rPr>
          <w:rFonts w:ascii="Times New Roman" w:hAnsi="Times New Roman" w:cs="Times New Roman"/>
        </w:rPr>
      </w:pPr>
      <w:r w:rsidRPr="00313D49">
        <w:rPr>
          <w:rFonts w:ascii="Times New Roman" w:hAnsi="Times New Roman" w:cs="Times New Roman"/>
        </w:rPr>
        <w:lastRenderedPageBreak/>
        <w:t>R</w:t>
      </w:r>
      <w:r w:rsidR="00DB206B" w:rsidRPr="00313D49">
        <w:rPr>
          <w:rFonts w:ascii="Times New Roman" w:hAnsi="Times New Roman" w:cs="Times New Roman"/>
        </w:rPr>
        <w:t xml:space="preserve">esponsabilizar-se por todas as obrigações trabalhistas, sociais, previdenciárias, tributárias e as demais previstas na legislação específica, cuja inadimplência não transfere responsabilidade à </w:t>
      </w:r>
      <w:r w:rsidR="00D52359" w:rsidRPr="00313D49">
        <w:rPr>
          <w:rFonts w:ascii="Times New Roman" w:hAnsi="Times New Roman" w:cs="Times New Roman"/>
        </w:rPr>
        <w:t>Contratante</w:t>
      </w:r>
      <w:r w:rsidR="00DB206B" w:rsidRPr="00313D49">
        <w:rPr>
          <w:rFonts w:ascii="Times New Roman" w:hAnsi="Times New Roman" w:cs="Times New Roman"/>
        </w:rPr>
        <w:t>;</w:t>
      </w:r>
    </w:p>
    <w:p w:rsidR="00DF09DA" w:rsidRPr="00313D49" w:rsidRDefault="00A36676" w:rsidP="00DA1AB5">
      <w:pPr>
        <w:numPr>
          <w:ilvl w:val="1"/>
          <w:numId w:val="1"/>
        </w:numPr>
        <w:spacing w:before="120" w:after="120" w:line="276" w:lineRule="auto"/>
        <w:ind w:left="0" w:firstLine="567"/>
        <w:jc w:val="both"/>
        <w:rPr>
          <w:rFonts w:ascii="Times New Roman" w:hAnsi="Times New Roman" w:cs="Times New Roman"/>
        </w:rPr>
      </w:pPr>
      <w:r w:rsidRPr="00313D49">
        <w:rPr>
          <w:rFonts w:ascii="Times New Roman" w:hAnsi="Times New Roman" w:cs="Times New Roman"/>
        </w:rPr>
        <w:t>E</w:t>
      </w:r>
      <w:r w:rsidR="00DB206B" w:rsidRPr="00313D49">
        <w:rPr>
          <w:rFonts w:ascii="Times New Roman" w:hAnsi="Times New Roman" w:cs="Times New Roman"/>
        </w:rPr>
        <w:t>fetuar o pagamento</w:t>
      </w:r>
      <w:r w:rsidR="009D2862">
        <w:rPr>
          <w:rFonts w:ascii="Times New Roman" w:hAnsi="Times New Roman" w:cs="Times New Roman"/>
        </w:rPr>
        <w:t xml:space="preserve"> pontualmente</w:t>
      </w:r>
      <w:r w:rsidR="00DB206B" w:rsidRPr="00313D49">
        <w:rPr>
          <w:rFonts w:ascii="Times New Roman" w:hAnsi="Times New Roman" w:cs="Times New Roman"/>
        </w:rPr>
        <w:t xml:space="preserve"> dos salários dos empregados alocados na execução contratual mediante depósito na conta</w:t>
      </w:r>
      <w:r w:rsidR="00D61FEF" w:rsidRPr="00313D49">
        <w:rPr>
          <w:rFonts w:ascii="Times New Roman" w:hAnsi="Times New Roman" w:cs="Times New Roman"/>
        </w:rPr>
        <w:t xml:space="preserve"> bancária de titularidade</w:t>
      </w:r>
      <w:r w:rsidR="00DB206B" w:rsidRPr="00313D49">
        <w:rPr>
          <w:rFonts w:ascii="Times New Roman" w:hAnsi="Times New Roman" w:cs="Times New Roman"/>
        </w:rPr>
        <w:t xml:space="preserve"> do trabalhador,</w:t>
      </w:r>
      <w:r w:rsidR="00D61FEF" w:rsidRPr="00313D49">
        <w:rPr>
          <w:rFonts w:ascii="Times New Roman" w:hAnsi="Times New Roman" w:cs="Times New Roman"/>
        </w:rPr>
        <w:t xml:space="preserve"> em agência situada na localidade ou região em que ocorre a prestação dos serviços,</w:t>
      </w:r>
      <w:r w:rsidR="00DB206B" w:rsidRPr="00313D49">
        <w:rPr>
          <w:rFonts w:ascii="Times New Roman" w:hAnsi="Times New Roman" w:cs="Times New Roman"/>
        </w:rPr>
        <w:t xml:space="preserve"> de modo a possibilitar a conferência do pagamento por parte da </w:t>
      </w:r>
      <w:r w:rsidR="00D52359" w:rsidRPr="00313D49">
        <w:rPr>
          <w:rFonts w:ascii="Times New Roman" w:hAnsi="Times New Roman" w:cs="Times New Roman"/>
        </w:rPr>
        <w:t>Contratante</w:t>
      </w:r>
      <w:r w:rsidR="009C31B1" w:rsidRPr="00313D49">
        <w:rPr>
          <w:rFonts w:ascii="Times New Roman" w:hAnsi="Times New Roman" w:cs="Times New Roman"/>
        </w:rPr>
        <w:t>. Em caso de impossibilidade de cumprimento desta disposição, a contratada deverá apresentar</w:t>
      </w:r>
      <w:r w:rsidR="00165FBC" w:rsidRPr="00585D0F">
        <w:rPr>
          <w:rFonts w:ascii="Times New Roman" w:hAnsi="Times New Roman" w:cs="Times New Roman"/>
        </w:rPr>
        <w:t xml:space="preserve"> </w:t>
      </w:r>
      <w:r w:rsidR="009C31B1" w:rsidRPr="00585D0F">
        <w:rPr>
          <w:rFonts w:ascii="Times New Roman" w:hAnsi="Times New Roman" w:cs="Times New Roman"/>
        </w:rPr>
        <w:t>justificativa, a fim de que a Administração</w:t>
      </w:r>
      <w:r w:rsidR="00165FBC" w:rsidRPr="00585D0F">
        <w:rPr>
          <w:rFonts w:ascii="Times New Roman" w:hAnsi="Times New Roman" w:cs="Times New Roman"/>
        </w:rPr>
        <w:t xml:space="preserve"> analise</w:t>
      </w:r>
      <w:r w:rsidR="004B25D9" w:rsidRPr="00585D0F">
        <w:rPr>
          <w:rFonts w:ascii="Times New Roman" w:hAnsi="Times New Roman" w:cs="Times New Roman"/>
        </w:rPr>
        <w:t xml:space="preserve"> sua plausibilidade</w:t>
      </w:r>
      <w:r w:rsidR="00165FBC" w:rsidRPr="00585D0F">
        <w:rPr>
          <w:rFonts w:ascii="Times New Roman" w:hAnsi="Times New Roman" w:cs="Times New Roman"/>
        </w:rPr>
        <w:t xml:space="preserve"> e</w:t>
      </w:r>
      <w:r w:rsidR="009C31B1" w:rsidRPr="00585D0F">
        <w:rPr>
          <w:rFonts w:ascii="Times New Roman" w:hAnsi="Times New Roman" w:cs="Times New Roman"/>
        </w:rPr>
        <w:t xml:space="preserve"> possa verificar a realização do pagamento.</w:t>
      </w:r>
    </w:p>
    <w:p w:rsidR="00733BCC" w:rsidRPr="00585D0F" w:rsidRDefault="00EC68EA" w:rsidP="00DA1AB5">
      <w:pPr>
        <w:numPr>
          <w:ilvl w:val="1"/>
          <w:numId w:val="1"/>
        </w:numPr>
        <w:spacing w:before="120" w:after="120" w:line="276" w:lineRule="auto"/>
        <w:ind w:left="0" w:firstLine="567"/>
        <w:jc w:val="both"/>
        <w:rPr>
          <w:rFonts w:ascii="Times New Roman" w:hAnsi="Times New Roman" w:cs="Times New Roman"/>
        </w:rPr>
      </w:pPr>
      <w:r w:rsidRPr="00585D0F">
        <w:rPr>
          <w:rFonts w:ascii="Times New Roman" w:hAnsi="Times New Roman" w:cs="Times New Roman"/>
        </w:rPr>
        <w:t xml:space="preserve">Autorizar a Administração contratante, no momento da assinatura do contrato, a fazer o desconto nas faturas e realizar os pagamentos dos salários e demais verbas trabalhistas diretamente aos trabalhadores, bem como das contribuições previdenciárias e do FGTS, </w:t>
      </w:r>
      <w:r w:rsidR="00733BCC" w:rsidRPr="00585D0F">
        <w:rPr>
          <w:rFonts w:ascii="Times New Roman" w:hAnsi="Times New Roman" w:cs="Times New Roman"/>
        </w:rPr>
        <w:t>quando não demonstrado o cumprimento tempestivo e regular dessas obrigações, até o momento da regularização, sem prejuízo das sanções cabíveis.</w:t>
      </w:r>
      <w:r w:rsidR="009D2862">
        <w:rPr>
          <w:rFonts w:ascii="Times New Roman" w:hAnsi="Times New Roman" w:cs="Times New Roman"/>
        </w:rPr>
        <w:t xml:space="preserve"> </w:t>
      </w:r>
    </w:p>
    <w:p w:rsidR="00733BCC" w:rsidRPr="00585D0F" w:rsidRDefault="00137C32" w:rsidP="00ED4478">
      <w:pPr>
        <w:numPr>
          <w:ilvl w:val="2"/>
          <w:numId w:val="1"/>
        </w:numPr>
        <w:spacing w:before="120" w:after="120" w:line="276" w:lineRule="auto"/>
        <w:ind w:left="709" w:firstLine="11"/>
        <w:jc w:val="both"/>
        <w:rPr>
          <w:rFonts w:ascii="Times New Roman" w:hAnsi="Times New Roman" w:cs="Times New Roman"/>
        </w:rPr>
      </w:pPr>
      <w:r w:rsidRPr="00585D0F">
        <w:rPr>
          <w:rFonts w:ascii="Times New Roman" w:hAnsi="Times New Roman" w:cs="Times New Roman"/>
        </w:rPr>
        <w:t>Q</w:t>
      </w:r>
      <w:r w:rsidR="00733BCC" w:rsidRPr="00585D0F">
        <w:rPr>
          <w:rFonts w:ascii="Times New Roman" w:hAnsi="Times New Roman" w:cs="Times New Roman"/>
        </w:rPr>
        <w:t>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w:t>
      </w:r>
      <w:r w:rsidR="009D1BFF" w:rsidRPr="00585D0F">
        <w:rPr>
          <w:rFonts w:ascii="Times New Roman" w:hAnsi="Times New Roman" w:cs="Times New Roman"/>
        </w:rPr>
        <w:t>ões sociais e FGTS decorrentes.</w:t>
      </w:r>
    </w:p>
    <w:p w:rsidR="00733BCC" w:rsidRPr="00313D49" w:rsidRDefault="00137C32" w:rsidP="00DA1AB5">
      <w:pPr>
        <w:numPr>
          <w:ilvl w:val="1"/>
          <w:numId w:val="1"/>
        </w:numPr>
        <w:spacing w:before="120" w:after="120" w:line="276" w:lineRule="auto"/>
        <w:ind w:left="0" w:firstLine="567"/>
        <w:jc w:val="both"/>
        <w:rPr>
          <w:rFonts w:ascii="Times New Roman" w:hAnsi="Times New Roman" w:cs="Times New Roman"/>
        </w:rPr>
      </w:pPr>
      <w:r w:rsidRPr="00585D0F">
        <w:rPr>
          <w:rFonts w:ascii="Times New Roman" w:hAnsi="Times New Roman" w:cs="Times New Roman"/>
        </w:rPr>
        <w:t>V</w:t>
      </w:r>
      <w:r w:rsidR="00733BCC" w:rsidRPr="00585D0F">
        <w:rPr>
          <w:rFonts w:ascii="Times New Roman" w:hAnsi="Times New Roman" w:cs="Times New Roman"/>
        </w:rPr>
        <w:t>isando garantir o cumprimento das obrigações trabalhistas,</w:t>
      </w:r>
      <w:r w:rsidR="009A6D51" w:rsidRPr="00585D0F">
        <w:rPr>
          <w:rFonts w:ascii="Times New Roman" w:hAnsi="Times New Roman" w:cs="Times New Roman"/>
        </w:rPr>
        <w:t xml:space="preserve"> a contratada autoriza</w:t>
      </w:r>
      <w:r w:rsidR="00726282">
        <w:rPr>
          <w:rFonts w:ascii="Times New Roman" w:hAnsi="Times New Roman" w:cs="Times New Roman"/>
        </w:rPr>
        <w:t xml:space="preserve">rá, por ocasião da celebração de acordo com </w:t>
      </w:r>
      <w:r w:rsidR="009256A2">
        <w:rPr>
          <w:rFonts w:ascii="Times New Roman" w:hAnsi="Times New Roman" w:cs="Times New Roman"/>
        </w:rPr>
        <w:t>instituição bancária oficial,</w:t>
      </w:r>
      <w:r w:rsidR="009A6D51" w:rsidRPr="00585D0F">
        <w:rPr>
          <w:rFonts w:ascii="Times New Roman" w:hAnsi="Times New Roman" w:cs="Times New Roman"/>
        </w:rPr>
        <w:t xml:space="preserve"> o aprovisionamento de</w:t>
      </w:r>
      <w:r w:rsidR="00733BCC" w:rsidRPr="00585D0F">
        <w:rPr>
          <w:rFonts w:ascii="Times New Roman" w:hAnsi="Times New Roman" w:cs="Times New Roman"/>
        </w:rPr>
        <w:t xml:space="preserve"> valores para o pagamento das férias, 13º salário e rescisão contratual dos trabalhadores da contratada, </w:t>
      </w:r>
      <w:r w:rsidR="00585667" w:rsidRPr="00585D0F">
        <w:rPr>
          <w:rFonts w:ascii="Times New Roman" w:hAnsi="Times New Roman" w:cs="Times New Roman"/>
        </w:rPr>
        <w:t>bem como</w:t>
      </w:r>
      <w:r w:rsidR="009A6D51" w:rsidRPr="00585D0F">
        <w:rPr>
          <w:rFonts w:ascii="Times New Roman" w:hAnsi="Times New Roman" w:cs="Times New Roman"/>
        </w:rPr>
        <w:t xml:space="preserve"> de</w:t>
      </w:r>
      <w:r w:rsidR="00585667" w:rsidRPr="00585D0F">
        <w:rPr>
          <w:rFonts w:ascii="Times New Roman" w:hAnsi="Times New Roman" w:cs="Times New Roman"/>
        </w:rPr>
        <w:t xml:space="preserve"> suas repercussões perante o FGTS e Seguridade Social</w:t>
      </w:r>
      <w:r w:rsidR="00733BCC" w:rsidRPr="00585D0F">
        <w:rPr>
          <w:rFonts w:ascii="Times New Roman" w:hAnsi="Times New Roman" w:cs="Times New Roman"/>
        </w:rPr>
        <w:t xml:space="preserve">, </w:t>
      </w:r>
      <w:r w:rsidR="009A6D51" w:rsidRPr="00585D0F">
        <w:rPr>
          <w:rFonts w:ascii="Times New Roman" w:hAnsi="Times New Roman" w:cs="Times New Roman"/>
        </w:rPr>
        <w:t xml:space="preserve">que </w:t>
      </w:r>
      <w:r w:rsidR="00733BCC" w:rsidRPr="00585D0F">
        <w:rPr>
          <w:rFonts w:ascii="Times New Roman" w:hAnsi="Times New Roman" w:cs="Times New Roman"/>
        </w:rPr>
        <w:t xml:space="preserve">serão depositados pela contratante em conta vinculada específica, conforme disposto no anexo VII da </w:t>
      </w:r>
      <w:r w:rsidR="00585667" w:rsidRPr="00585D0F">
        <w:rPr>
          <w:rFonts w:ascii="Times New Roman" w:hAnsi="Times New Roman" w:cs="Times New Roman"/>
        </w:rPr>
        <w:t>I</w:t>
      </w:r>
      <w:r w:rsidR="00733BCC" w:rsidRPr="00585D0F">
        <w:rPr>
          <w:rFonts w:ascii="Times New Roman" w:hAnsi="Times New Roman" w:cs="Times New Roman"/>
        </w:rPr>
        <w:t xml:space="preserve">nstrução </w:t>
      </w:r>
      <w:r w:rsidR="00585667" w:rsidRPr="00585D0F">
        <w:rPr>
          <w:rFonts w:ascii="Times New Roman" w:hAnsi="Times New Roman" w:cs="Times New Roman"/>
        </w:rPr>
        <w:t>N</w:t>
      </w:r>
      <w:r w:rsidR="00733BCC" w:rsidRPr="00585D0F">
        <w:rPr>
          <w:rFonts w:ascii="Times New Roman" w:hAnsi="Times New Roman" w:cs="Times New Roman"/>
        </w:rPr>
        <w:t xml:space="preserve">ormativa SLTI/MPOG nº 2, de 2008, </w:t>
      </w:r>
      <w:r w:rsidR="009A6D51" w:rsidRPr="00585D0F">
        <w:rPr>
          <w:rFonts w:ascii="Times New Roman" w:hAnsi="Times New Roman" w:cs="Times New Roman"/>
        </w:rPr>
        <w:t>os quais somente serão liberados</w:t>
      </w:r>
      <w:r w:rsidR="00733BCC" w:rsidRPr="00585D0F">
        <w:rPr>
          <w:rFonts w:ascii="Times New Roman" w:hAnsi="Times New Roman" w:cs="Times New Roman"/>
        </w:rPr>
        <w:t xml:space="preserve"> para o pagamento direto dessas verbas aos trabalhadores, nas condições estabelecidas </w:t>
      </w:r>
      <w:r w:rsidR="00C86B23" w:rsidRPr="00585D0F">
        <w:rPr>
          <w:rFonts w:ascii="Times New Roman" w:hAnsi="Times New Roman" w:cs="Times New Roman"/>
        </w:rPr>
        <w:t>§1º</w:t>
      </w:r>
      <w:r w:rsidR="00733BCC" w:rsidRPr="00585D0F">
        <w:rPr>
          <w:rFonts w:ascii="Times New Roman" w:hAnsi="Times New Roman" w:cs="Times New Roman"/>
        </w:rPr>
        <w:t>, do art. 19-A, da referida norma.</w:t>
      </w:r>
      <w:r w:rsidR="00733BCC" w:rsidRPr="00313D49">
        <w:rPr>
          <w:rFonts w:ascii="Times New Roman" w:hAnsi="Times New Roman" w:cs="Times New Roman"/>
        </w:rPr>
        <w:tab/>
      </w:r>
    </w:p>
    <w:p w:rsidR="00C86B23" w:rsidRPr="00585D0F" w:rsidRDefault="000C54FA" w:rsidP="00ED4478">
      <w:pPr>
        <w:numPr>
          <w:ilvl w:val="2"/>
          <w:numId w:val="1"/>
        </w:numPr>
        <w:spacing w:before="120" w:after="120" w:line="276" w:lineRule="auto"/>
        <w:ind w:left="567" w:firstLine="0"/>
        <w:jc w:val="both"/>
        <w:rPr>
          <w:rFonts w:ascii="Times New Roman" w:hAnsi="Times New Roman" w:cs="Times New Roman"/>
        </w:rPr>
      </w:pPr>
      <w:r w:rsidRPr="00585D0F">
        <w:rPr>
          <w:rFonts w:ascii="Times New Roman" w:hAnsi="Times New Roman" w:cs="Times New Roman"/>
        </w:rPr>
        <w:t>Eventual</w:t>
      </w:r>
      <w:r w:rsidR="00C86B23" w:rsidRPr="00585D0F">
        <w:rPr>
          <w:rFonts w:ascii="Times New Roman" w:hAnsi="Times New Roman" w:cs="Times New Roman"/>
        </w:rPr>
        <w:t xml:space="preserve"> saldo existente na conta vinculada apenas será liberado com a execução completa do contrato, após a comprovação, por parte da empresa, da quitação de todos os encargos trabalhistas e previdenciários relativos ao serviço contratado.</w:t>
      </w:r>
    </w:p>
    <w:p w:rsidR="00DB206B" w:rsidRPr="00313D49" w:rsidRDefault="00A36676" w:rsidP="00DA1AB5">
      <w:pPr>
        <w:numPr>
          <w:ilvl w:val="1"/>
          <w:numId w:val="1"/>
        </w:numPr>
        <w:spacing w:before="120" w:after="120" w:line="276" w:lineRule="auto"/>
        <w:ind w:left="0" w:firstLine="567"/>
        <w:jc w:val="both"/>
        <w:rPr>
          <w:rFonts w:ascii="Times New Roman" w:hAnsi="Times New Roman" w:cs="Times New Roman"/>
        </w:rPr>
      </w:pPr>
      <w:r w:rsidRPr="00313D49">
        <w:rPr>
          <w:rFonts w:ascii="Times New Roman" w:hAnsi="Times New Roman" w:cs="Times New Roman"/>
        </w:rPr>
        <w:t>A</w:t>
      </w:r>
      <w:r w:rsidR="00DB206B" w:rsidRPr="00313D49">
        <w:rPr>
          <w:rFonts w:ascii="Times New Roman" w:hAnsi="Times New Roman" w:cs="Times New Roman"/>
        </w:rPr>
        <w:t>presentar, quando solicitado</w:t>
      </w:r>
      <w:r w:rsidR="0031762E" w:rsidRPr="00313D49">
        <w:rPr>
          <w:rFonts w:ascii="Times New Roman" w:hAnsi="Times New Roman" w:cs="Times New Roman"/>
        </w:rPr>
        <w:t xml:space="preserve"> pela Administração</w:t>
      </w:r>
      <w:r w:rsidR="00DB206B" w:rsidRPr="00313D49">
        <w:rPr>
          <w:rFonts w:ascii="Times New Roman" w:hAnsi="Times New Roman" w:cs="Times New Roman"/>
        </w:rPr>
        <w:t>, atestado de antecedentes criminais e distribuição cível de toda a mão</w:t>
      </w:r>
      <w:r w:rsidR="00A76CE0" w:rsidRPr="00313D49">
        <w:rPr>
          <w:rFonts w:ascii="Times New Roman" w:hAnsi="Times New Roman" w:cs="Times New Roman"/>
        </w:rPr>
        <w:t xml:space="preserve"> </w:t>
      </w:r>
      <w:r w:rsidR="00DB206B" w:rsidRPr="00313D49">
        <w:rPr>
          <w:rFonts w:ascii="Times New Roman" w:hAnsi="Times New Roman" w:cs="Times New Roman"/>
        </w:rPr>
        <w:t>de</w:t>
      </w:r>
      <w:r w:rsidR="00A76CE0" w:rsidRPr="00313D49">
        <w:rPr>
          <w:rFonts w:ascii="Times New Roman" w:hAnsi="Times New Roman" w:cs="Times New Roman"/>
        </w:rPr>
        <w:t xml:space="preserve"> </w:t>
      </w:r>
      <w:r w:rsidR="00DB206B" w:rsidRPr="00313D49">
        <w:rPr>
          <w:rFonts w:ascii="Times New Roman" w:hAnsi="Times New Roman" w:cs="Times New Roman"/>
        </w:rPr>
        <w:t>obra oferecida para atuar nas instalações do órgão;</w:t>
      </w:r>
    </w:p>
    <w:p w:rsidR="00DB206B" w:rsidRPr="00313D49" w:rsidRDefault="00A36676" w:rsidP="00DA1AB5">
      <w:pPr>
        <w:numPr>
          <w:ilvl w:val="1"/>
          <w:numId w:val="1"/>
        </w:numPr>
        <w:spacing w:before="120" w:after="120" w:line="276" w:lineRule="auto"/>
        <w:ind w:left="0" w:firstLine="567"/>
        <w:jc w:val="both"/>
        <w:rPr>
          <w:rFonts w:ascii="Times New Roman" w:hAnsi="Times New Roman" w:cs="Times New Roman"/>
        </w:rPr>
      </w:pPr>
      <w:r w:rsidRPr="00313D49">
        <w:rPr>
          <w:rFonts w:ascii="Times New Roman" w:hAnsi="Times New Roman" w:cs="Times New Roman"/>
        </w:rPr>
        <w:lastRenderedPageBreak/>
        <w:t>N</w:t>
      </w:r>
      <w:r w:rsidR="00DB206B" w:rsidRPr="00313D49">
        <w:rPr>
          <w:rFonts w:ascii="Times New Roman" w:hAnsi="Times New Roman" w:cs="Times New Roman"/>
        </w:rPr>
        <w:t>ão permitir que o empregado designado para trabalhar em um turno preste seus serviços no turno imediatamente subseq</w:t>
      </w:r>
      <w:r w:rsidR="00990902" w:rsidRPr="00313D49">
        <w:rPr>
          <w:rFonts w:ascii="Times New Roman" w:hAnsi="Times New Roman" w:cs="Times New Roman"/>
        </w:rPr>
        <w:t>u</w:t>
      </w:r>
      <w:r w:rsidR="00DB206B" w:rsidRPr="00313D49">
        <w:rPr>
          <w:rFonts w:ascii="Times New Roman" w:hAnsi="Times New Roman" w:cs="Times New Roman"/>
        </w:rPr>
        <w:t>ente;</w:t>
      </w:r>
    </w:p>
    <w:p w:rsidR="00DB206B" w:rsidRPr="00313D49" w:rsidRDefault="00C11C58" w:rsidP="00DA1AB5">
      <w:pPr>
        <w:numPr>
          <w:ilvl w:val="1"/>
          <w:numId w:val="1"/>
        </w:numPr>
        <w:spacing w:before="120" w:after="120" w:line="276" w:lineRule="auto"/>
        <w:ind w:left="0" w:firstLine="567"/>
        <w:jc w:val="both"/>
        <w:rPr>
          <w:rFonts w:ascii="Times New Roman" w:hAnsi="Times New Roman" w:cs="Times New Roman"/>
        </w:rPr>
      </w:pPr>
      <w:r w:rsidRPr="00313D49">
        <w:rPr>
          <w:rFonts w:ascii="Times New Roman" w:hAnsi="Times New Roman" w:cs="Times New Roman"/>
        </w:rPr>
        <w:t>A</w:t>
      </w:r>
      <w:r w:rsidR="00DB206B" w:rsidRPr="00313D49">
        <w:rPr>
          <w:rFonts w:ascii="Times New Roman" w:hAnsi="Times New Roman" w:cs="Times New Roman"/>
        </w:rPr>
        <w:t xml:space="preserve">tender </w:t>
      </w:r>
      <w:r w:rsidR="00A76CE0" w:rsidRPr="00313D49">
        <w:rPr>
          <w:rFonts w:ascii="Times New Roman" w:hAnsi="Times New Roman" w:cs="Times New Roman"/>
        </w:rPr>
        <w:t>à</w:t>
      </w:r>
      <w:r w:rsidR="00DB206B" w:rsidRPr="00313D49">
        <w:rPr>
          <w:rFonts w:ascii="Times New Roman" w:hAnsi="Times New Roman" w:cs="Times New Roman"/>
        </w:rPr>
        <w:t xml:space="preserve">s solicitações da </w:t>
      </w:r>
      <w:r w:rsidR="00D52359" w:rsidRPr="00313D49">
        <w:rPr>
          <w:rFonts w:ascii="Times New Roman" w:hAnsi="Times New Roman" w:cs="Times New Roman"/>
        </w:rPr>
        <w:t>Contratante</w:t>
      </w:r>
      <w:r w:rsidR="00DB206B" w:rsidRPr="00313D49">
        <w:rPr>
          <w:rFonts w:ascii="Times New Roman" w:hAnsi="Times New Roman" w:cs="Times New Roman"/>
        </w:rPr>
        <w:t xml:space="preserve"> quanto à substituição dos empregados alocados, </w:t>
      </w:r>
      <w:r w:rsidR="00A76CE0" w:rsidRPr="00313D49">
        <w:rPr>
          <w:rFonts w:ascii="Times New Roman" w:hAnsi="Times New Roman" w:cs="Times New Roman"/>
        </w:rPr>
        <w:t xml:space="preserve">no prazo fixado pelo fiscal do contrato, </w:t>
      </w:r>
      <w:r w:rsidR="00DB206B" w:rsidRPr="00313D49">
        <w:rPr>
          <w:rFonts w:ascii="Times New Roman" w:hAnsi="Times New Roman" w:cs="Times New Roman"/>
        </w:rPr>
        <w:t xml:space="preserve">nos casos em que ficar constatado descumprimento das obrigações relativas à execução </w:t>
      </w:r>
      <w:r w:rsidR="001545A4" w:rsidRPr="00313D49">
        <w:rPr>
          <w:rFonts w:ascii="Times New Roman" w:hAnsi="Times New Roman" w:cs="Times New Roman"/>
        </w:rPr>
        <w:t>do serviço, conforme descrito neste</w:t>
      </w:r>
      <w:r w:rsidR="00DB206B" w:rsidRPr="00313D49">
        <w:rPr>
          <w:rFonts w:ascii="Times New Roman" w:hAnsi="Times New Roman" w:cs="Times New Roman"/>
        </w:rPr>
        <w:t xml:space="preserve"> Termo de Referência;</w:t>
      </w:r>
    </w:p>
    <w:p w:rsidR="00DB206B" w:rsidRPr="00313D49" w:rsidRDefault="00C11C58" w:rsidP="00DA1AB5">
      <w:pPr>
        <w:numPr>
          <w:ilvl w:val="1"/>
          <w:numId w:val="1"/>
        </w:numPr>
        <w:spacing w:before="120" w:after="120" w:line="276" w:lineRule="auto"/>
        <w:ind w:left="0" w:firstLine="567"/>
        <w:jc w:val="both"/>
        <w:rPr>
          <w:rFonts w:ascii="Times New Roman" w:hAnsi="Times New Roman" w:cs="Times New Roman"/>
        </w:rPr>
      </w:pPr>
      <w:r w:rsidRPr="00313D49">
        <w:rPr>
          <w:rFonts w:ascii="Times New Roman" w:hAnsi="Times New Roman" w:cs="Times New Roman"/>
        </w:rPr>
        <w:t>I</w:t>
      </w:r>
      <w:r w:rsidR="00DB206B" w:rsidRPr="00313D49">
        <w:rPr>
          <w:rFonts w:ascii="Times New Roman" w:hAnsi="Times New Roman" w:cs="Times New Roman"/>
        </w:rPr>
        <w:t xml:space="preserve">nstruir seus empregados quanto à necessidade de acatar as </w:t>
      </w:r>
      <w:r w:rsidR="00133136" w:rsidRPr="00313D49">
        <w:rPr>
          <w:rFonts w:ascii="Times New Roman" w:hAnsi="Times New Roman" w:cs="Times New Roman"/>
        </w:rPr>
        <w:t xml:space="preserve">Normas Internas </w:t>
      </w:r>
      <w:r w:rsidR="00DB206B" w:rsidRPr="00313D49">
        <w:rPr>
          <w:rFonts w:ascii="Times New Roman" w:hAnsi="Times New Roman" w:cs="Times New Roman"/>
        </w:rPr>
        <w:t>da Administração;</w:t>
      </w:r>
    </w:p>
    <w:p w:rsidR="00DB206B" w:rsidRPr="00313D49" w:rsidRDefault="00C11C58" w:rsidP="00DA1AB5">
      <w:pPr>
        <w:numPr>
          <w:ilvl w:val="1"/>
          <w:numId w:val="1"/>
        </w:numPr>
        <w:spacing w:before="120" w:after="120" w:line="276" w:lineRule="auto"/>
        <w:ind w:left="0" w:firstLine="567"/>
        <w:jc w:val="both"/>
        <w:rPr>
          <w:rFonts w:ascii="Times New Roman" w:hAnsi="Times New Roman" w:cs="Times New Roman"/>
        </w:rPr>
      </w:pPr>
      <w:r w:rsidRPr="00313D49">
        <w:rPr>
          <w:rFonts w:ascii="Times New Roman" w:hAnsi="Times New Roman" w:cs="Times New Roman"/>
        </w:rPr>
        <w:t>I</w:t>
      </w:r>
      <w:r w:rsidR="00DB206B" w:rsidRPr="00313D49">
        <w:rPr>
          <w:rFonts w:ascii="Times New Roman" w:hAnsi="Times New Roman" w:cs="Times New Roman"/>
        </w:rPr>
        <w:t xml:space="preserve">nstruir seus empregados a respeito das atividades a serem desempenhadas, alertando-os a não executar atividades não abrangidas pelo contrato, devendo a </w:t>
      </w:r>
      <w:r w:rsidR="00D52359" w:rsidRPr="00313D49">
        <w:rPr>
          <w:rFonts w:ascii="Times New Roman" w:hAnsi="Times New Roman" w:cs="Times New Roman"/>
        </w:rPr>
        <w:t>Contratada</w:t>
      </w:r>
      <w:r w:rsidR="00DB206B" w:rsidRPr="00313D49">
        <w:rPr>
          <w:rFonts w:ascii="Times New Roman" w:hAnsi="Times New Roman" w:cs="Times New Roman"/>
        </w:rPr>
        <w:t xml:space="preserve"> relatar à </w:t>
      </w:r>
      <w:r w:rsidR="00D52359" w:rsidRPr="00313D49">
        <w:rPr>
          <w:rFonts w:ascii="Times New Roman" w:hAnsi="Times New Roman" w:cs="Times New Roman"/>
        </w:rPr>
        <w:t>Contratante</w:t>
      </w:r>
      <w:r w:rsidR="00DB206B" w:rsidRPr="00313D49">
        <w:rPr>
          <w:rFonts w:ascii="Times New Roman" w:hAnsi="Times New Roman" w:cs="Times New Roman"/>
        </w:rPr>
        <w:t xml:space="preserve"> toda e qualquer ocorrência neste sentido, a fim de evitar desvio de função;</w:t>
      </w:r>
    </w:p>
    <w:p w:rsidR="00A1461F" w:rsidRPr="00585D0F" w:rsidRDefault="00A1461F" w:rsidP="00DA1AB5">
      <w:pPr>
        <w:numPr>
          <w:ilvl w:val="1"/>
          <w:numId w:val="1"/>
        </w:numPr>
        <w:spacing w:before="120" w:after="120" w:line="276" w:lineRule="auto"/>
        <w:ind w:left="0" w:firstLine="567"/>
        <w:jc w:val="both"/>
        <w:rPr>
          <w:rFonts w:ascii="Times New Roman" w:hAnsi="Times New Roman" w:cs="Times New Roman"/>
        </w:rPr>
      </w:pPr>
      <w:r w:rsidRPr="00313D49">
        <w:rPr>
          <w:rFonts w:ascii="Times New Roman" w:hAnsi="Times New Roman" w:cs="Times New Roman"/>
        </w:rPr>
        <w:t xml:space="preserve"> </w:t>
      </w:r>
      <w:r w:rsidR="008E20C1" w:rsidRPr="00585D0F">
        <w:rPr>
          <w:rFonts w:ascii="Times New Roman" w:hAnsi="Times New Roman" w:cs="Times New Roman"/>
        </w:rPr>
        <w:t>I</w:t>
      </w:r>
      <w:r w:rsidRPr="00585D0F">
        <w:rPr>
          <w:rFonts w:ascii="Times New Roman" w:hAnsi="Times New Roman" w:cs="Times New Roman"/>
        </w:rPr>
        <w:t>nstruir seus empregados, no início da execução contratual, quanto à obtenção das informações de seus interesses junto aos órgãos públicos, relativas ao contrato de trabalho e obrigações a ele inerentes, adotando, entre outras, as seguintes medidas:</w:t>
      </w:r>
    </w:p>
    <w:p w:rsidR="00A1461F" w:rsidRPr="00585D0F" w:rsidRDefault="00BF1B10" w:rsidP="00DA1AB5">
      <w:pPr>
        <w:pStyle w:val="PargrafodaLista"/>
        <w:numPr>
          <w:ilvl w:val="2"/>
          <w:numId w:val="1"/>
        </w:numPr>
        <w:spacing w:before="120" w:after="120" w:line="276" w:lineRule="auto"/>
        <w:ind w:left="1135" w:hanging="284"/>
        <w:contextualSpacing w:val="0"/>
        <w:jc w:val="both"/>
        <w:rPr>
          <w:rFonts w:ascii="Times New Roman" w:hAnsi="Times New Roman" w:cs="Times New Roman"/>
        </w:rPr>
      </w:pPr>
      <w:r>
        <w:rPr>
          <w:rFonts w:ascii="Times New Roman" w:hAnsi="Times New Roman" w:cs="Times New Roman"/>
        </w:rPr>
        <w:t>V</w:t>
      </w:r>
      <w:r w:rsidR="00A1461F" w:rsidRPr="00585D0F">
        <w:rPr>
          <w:rFonts w:ascii="Times New Roman" w:hAnsi="Times New Roman" w:cs="Times New Roman"/>
        </w:rPr>
        <w:t>iabilizar o acesso de seus empregados, via internet, por meio de senha própria, aos sistemas da Previdência Social e da Receita do Brasil, com o objetivo de verificar se as suas contribuições previdenciárias foram recolhidas</w:t>
      </w:r>
      <w:r w:rsidR="009A6D51" w:rsidRPr="00585D0F">
        <w:rPr>
          <w:rFonts w:ascii="Times New Roman" w:hAnsi="Times New Roman" w:cs="Times New Roman"/>
        </w:rPr>
        <w:t>, no prazo máximo de 60 (sessenta) dias, contados do início da prestação dos serviços ou da admissão do empregado;</w:t>
      </w:r>
    </w:p>
    <w:p w:rsidR="00A1461F" w:rsidRPr="00585D0F" w:rsidRDefault="00BF1B10" w:rsidP="00DA1AB5">
      <w:pPr>
        <w:pStyle w:val="PargrafodaLista"/>
        <w:numPr>
          <w:ilvl w:val="2"/>
          <w:numId w:val="1"/>
        </w:numPr>
        <w:spacing w:before="120" w:after="120" w:line="276" w:lineRule="auto"/>
        <w:ind w:left="1135" w:hanging="284"/>
        <w:contextualSpacing w:val="0"/>
        <w:jc w:val="both"/>
        <w:rPr>
          <w:rFonts w:ascii="Times New Roman" w:hAnsi="Times New Roman" w:cs="Times New Roman"/>
        </w:rPr>
      </w:pPr>
      <w:r>
        <w:rPr>
          <w:rFonts w:ascii="Times New Roman" w:hAnsi="Times New Roman" w:cs="Times New Roman"/>
        </w:rPr>
        <w:t>V</w:t>
      </w:r>
      <w:r w:rsidR="00A1461F" w:rsidRPr="00585D0F">
        <w:rPr>
          <w:rFonts w:ascii="Times New Roman" w:hAnsi="Times New Roman" w:cs="Times New Roman"/>
        </w:rPr>
        <w:t>iabilizar a emissão do cartão cidadão pela Caixa Econômica F</w:t>
      </w:r>
      <w:r w:rsidR="009A6D51" w:rsidRPr="00585D0F">
        <w:rPr>
          <w:rFonts w:ascii="Times New Roman" w:hAnsi="Times New Roman" w:cs="Times New Roman"/>
        </w:rPr>
        <w:t>ederal para todos os empregados, no prazo máximo de 60 (sessenta) dias, contados do início da prestação dos serviços ou da admissão do empregado;</w:t>
      </w:r>
    </w:p>
    <w:p w:rsidR="00A1461F" w:rsidRPr="00585D0F" w:rsidRDefault="00A1461F" w:rsidP="00DA1AB5">
      <w:pPr>
        <w:pStyle w:val="PargrafodaLista"/>
        <w:numPr>
          <w:ilvl w:val="2"/>
          <w:numId w:val="1"/>
        </w:numPr>
        <w:spacing w:before="120" w:after="120" w:line="276" w:lineRule="auto"/>
        <w:ind w:left="1135" w:hanging="284"/>
        <w:contextualSpacing w:val="0"/>
        <w:jc w:val="both"/>
        <w:rPr>
          <w:rFonts w:ascii="Times New Roman" w:hAnsi="Times New Roman" w:cs="Times New Roman"/>
        </w:rPr>
      </w:pPr>
      <w:r w:rsidRPr="00585D0F">
        <w:rPr>
          <w:rFonts w:ascii="Times New Roman" w:hAnsi="Times New Roman" w:cs="Times New Roman"/>
        </w:rPr>
        <w:t xml:space="preserve"> </w:t>
      </w:r>
      <w:r w:rsidR="00BF1B10">
        <w:rPr>
          <w:rFonts w:ascii="Times New Roman" w:hAnsi="Times New Roman" w:cs="Times New Roman"/>
        </w:rPr>
        <w:t>O</w:t>
      </w:r>
      <w:r w:rsidRPr="00585D0F">
        <w:rPr>
          <w:rFonts w:ascii="Times New Roman" w:hAnsi="Times New Roman" w:cs="Times New Roman"/>
        </w:rPr>
        <w:t>ferecer todos os meios necessários aos seus empregados para a obtenção de extratos de recolhimentos de seus direitos sociais, preferencialmente por meio eletrônico, quando disponível.</w:t>
      </w:r>
    </w:p>
    <w:p w:rsidR="00523C55" w:rsidRPr="00313D49" w:rsidRDefault="00F02153" w:rsidP="00DA1AB5">
      <w:pPr>
        <w:numPr>
          <w:ilvl w:val="1"/>
          <w:numId w:val="1"/>
        </w:numPr>
        <w:spacing w:before="120" w:after="120" w:line="276" w:lineRule="auto"/>
        <w:ind w:left="0" w:firstLine="567"/>
        <w:jc w:val="both"/>
        <w:rPr>
          <w:rFonts w:ascii="Times New Roman" w:hAnsi="Times New Roman" w:cs="Times New Roman"/>
        </w:rPr>
      </w:pPr>
      <w:r w:rsidRPr="00313D49">
        <w:rPr>
          <w:rFonts w:ascii="Times New Roman" w:hAnsi="Times New Roman" w:cs="Times New Roman"/>
          <w:bCs/>
        </w:rPr>
        <w:t>D</w:t>
      </w:r>
      <w:r w:rsidR="00523C55" w:rsidRPr="00313D49">
        <w:rPr>
          <w:rFonts w:ascii="Times New Roman" w:hAnsi="Times New Roman" w:cs="Times New Roman"/>
          <w:bCs/>
        </w:rPr>
        <w:t xml:space="preserve">eter </w:t>
      </w:r>
      <w:r w:rsidR="00EB7AF3" w:rsidRPr="00313D49">
        <w:rPr>
          <w:rFonts w:ascii="Times New Roman" w:hAnsi="Times New Roman" w:cs="Times New Roman"/>
          <w:bCs/>
        </w:rPr>
        <w:t>instalações</w:t>
      </w:r>
      <w:r w:rsidR="00523C55" w:rsidRPr="00313D49">
        <w:rPr>
          <w:rFonts w:ascii="Times New Roman" w:hAnsi="Times New Roman" w:cs="Times New Roman"/>
          <w:bCs/>
        </w:rPr>
        <w:t xml:space="preserve">, </w:t>
      </w:r>
      <w:r w:rsidR="00EB7AF3" w:rsidRPr="00313D49">
        <w:rPr>
          <w:rFonts w:ascii="Times New Roman" w:hAnsi="Times New Roman" w:cs="Times New Roman"/>
          <w:bCs/>
        </w:rPr>
        <w:t>aparelhamento e pessoal técnico adequados e disponíveis para a realização do objeto da licitação</w:t>
      </w:r>
      <w:r w:rsidR="00126BEA" w:rsidRPr="00313D49">
        <w:rPr>
          <w:rFonts w:ascii="Times New Roman" w:hAnsi="Times New Roman" w:cs="Times New Roman"/>
          <w:bCs/>
        </w:rPr>
        <w:t>.</w:t>
      </w:r>
    </w:p>
    <w:p w:rsidR="00E251E0" w:rsidRPr="00313D49" w:rsidRDefault="00126BEA" w:rsidP="00ED4478">
      <w:pPr>
        <w:pStyle w:val="PargrafodaLista"/>
        <w:numPr>
          <w:ilvl w:val="2"/>
          <w:numId w:val="1"/>
        </w:numPr>
        <w:spacing w:before="120" w:after="120" w:line="276" w:lineRule="auto"/>
        <w:ind w:left="1134" w:firstLine="0"/>
        <w:contextualSpacing w:val="0"/>
        <w:jc w:val="both"/>
        <w:rPr>
          <w:rFonts w:ascii="Times New Roman" w:hAnsi="Times New Roman" w:cs="Times New Roman"/>
        </w:rPr>
      </w:pPr>
      <w:r w:rsidRPr="00585D0F">
        <w:rPr>
          <w:rFonts w:ascii="Times New Roman" w:hAnsi="Times New Roman" w:cs="Times New Roman"/>
        </w:rPr>
        <w:t>Para a</w:t>
      </w:r>
      <w:r w:rsidR="00E251E0" w:rsidRPr="00585D0F">
        <w:rPr>
          <w:rFonts w:ascii="Times New Roman" w:hAnsi="Times New Roman" w:cs="Times New Roman"/>
        </w:rPr>
        <w:t xml:space="preserve"> realiza</w:t>
      </w:r>
      <w:r w:rsidR="0098176E" w:rsidRPr="00585D0F">
        <w:rPr>
          <w:rFonts w:ascii="Times New Roman" w:hAnsi="Times New Roman" w:cs="Times New Roman"/>
        </w:rPr>
        <w:t xml:space="preserve">ção do objeto da licitação, </w:t>
      </w:r>
      <w:r w:rsidR="00E251E0" w:rsidRPr="00585D0F">
        <w:rPr>
          <w:rFonts w:ascii="Times New Roman" w:hAnsi="Times New Roman" w:cs="Times New Roman"/>
        </w:rPr>
        <w:t>a Contratada</w:t>
      </w:r>
      <w:r w:rsidR="0098176E" w:rsidRPr="00585D0F">
        <w:rPr>
          <w:rFonts w:ascii="Times New Roman" w:hAnsi="Times New Roman" w:cs="Times New Roman"/>
        </w:rPr>
        <w:t xml:space="preserve"> deverá entregar declaração de que instalará escritório </w:t>
      </w:r>
      <w:r w:rsidR="00802680">
        <w:rPr>
          <w:rFonts w:ascii="Times New Roman" w:hAnsi="Times New Roman" w:cs="Times New Roman"/>
        </w:rPr>
        <w:t>no Distrito Federal</w:t>
      </w:r>
      <w:r w:rsidR="0098176E" w:rsidRPr="00585D0F">
        <w:rPr>
          <w:rFonts w:ascii="Times New Roman" w:hAnsi="Times New Roman" w:cs="Times New Roman"/>
        </w:rPr>
        <w:t>, a ser comprovado no prazo máximo de 60 (sessenta) dias contado a partir da vigência do contrato</w:t>
      </w:r>
      <w:r w:rsidR="00D2604C" w:rsidRPr="00313D49">
        <w:rPr>
          <w:rFonts w:ascii="Times New Roman" w:hAnsi="Times New Roman" w:cs="Times New Roman"/>
        </w:rPr>
        <w:t xml:space="preserve">, dispondo de capacidade operacional para receber e solucionar qualquer demanda da </w:t>
      </w:r>
      <w:r w:rsidR="005B1D0B" w:rsidRPr="00313D49">
        <w:rPr>
          <w:rFonts w:ascii="Times New Roman" w:hAnsi="Times New Roman" w:cs="Times New Roman"/>
        </w:rPr>
        <w:t>Contratante,</w:t>
      </w:r>
      <w:r w:rsidR="00D2604C" w:rsidRPr="00313D49">
        <w:rPr>
          <w:rFonts w:ascii="Times New Roman" w:hAnsi="Times New Roman" w:cs="Times New Roman"/>
        </w:rPr>
        <w:t xml:space="preserve"> bem como realizar todos os procedimentos pertinentes à seleção, treinamento, admissão e demissão dos funcionários</w:t>
      </w:r>
      <w:r w:rsidR="00E251E0" w:rsidRPr="00313D49">
        <w:rPr>
          <w:rFonts w:ascii="Times New Roman" w:hAnsi="Times New Roman" w:cs="Times New Roman"/>
        </w:rPr>
        <w:t>;</w:t>
      </w:r>
      <w:r w:rsidR="0098176E" w:rsidRPr="00313D49">
        <w:rPr>
          <w:rFonts w:ascii="Times New Roman" w:hAnsi="Times New Roman" w:cs="Times New Roman"/>
        </w:rPr>
        <w:t xml:space="preserve"> </w:t>
      </w:r>
    </w:p>
    <w:p w:rsidR="00CA0560" w:rsidRPr="00313D49" w:rsidRDefault="00A06703" w:rsidP="00DA1AB5">
      <w:pPr>
        <w:numPr>
          <w:ilvl w:val="1"/>
          <w:numId w:val="1"/>
        </w:numPr>
        <w:spacing w:before="120" w:after="120" w:line="276" w:lineRule="auto"/>
        <w:ind w:left="0" w:firstLine="567"/>
        <w:jc w:val="both"/>
        <w:rPr>
          <w:rFonts w:ascii="Times New Roman" w:hAnsi="Times New Roman" w:cs="Times New Roman"/>
        </w:rPr>
      </w:pPr>
      <w:r w:rsidRPr="00313D49">
        <w:rPr>
          <w:rFonts w:ascii="Times New Roman" w:hAnsi="Times New Roman" w:cs="Times New Roman"/>
        </w:rPr>
        <w:lastRenderedPageBreak/>
        <w:t>Manter preposto</w:t>
      </w:r>
      <w:r w:rsidR="00894C85" w:rsidRPr="00313D49">
        <w:rPr>
          <w:rFonts w:ascii="Times New Roman" w:hAnsi="Times New Roman" w:cs="Times New Roman"/>
        </w:rPr>
        <w:t xml:space="preserve"> </w:t>
      </w:r>
      <w:r w:rsidR="00DB4338" w:rsidRPr="00313D49">
        <w:rPr>
          <w:rFonts w:ascii="Times New Roman" w:hAnsi="Times New Roman" w:cs="Times New Roman"/>
        </w:rPr>
        <w:t xml:space="preserve">nos </w:t>
      </w:r>
      <w:r w:rsidR="00894C85" w:rsidRPr="00313D49">
        <w:rPr>
          <w:rFonts w:ascii="Times New Roman" w:hAnsi="Times New Roman" w:cs="Times New Roman"/>
        </w:rPr>
        <w:t>locais de prestação de serviço</w:t>
      </w:r>
      <w:r w:rsidRPr="00313D49">
        <w:rPr>
          <w:rFonts w:ascii="Times New Roman" w:hAnsi="Times New Roman" w:cs="Times New Roman"/>
        </w:rPr>
        <w:t>, aceito pela Administração, para representá-la na execução do contrato</w:t>
      </w:r>
      <w:r w:rsidR="001449A3" w:rsidRPr="00313D49">
        <w:rPr>
          <w:rFonts w:ascii="Times New Roman" w:hAnsi="Times New Roman" w:cs="Times New Roman"/>
        </w:rPr>
        <w:t>;</w:t>
      </w:r>
    </w:p>
    <w:p w:rsidR="00DB206B" w:rsidRPr="00313D49" w:rsidRDefault="00A36676" w:rsidP="00DA1AB5">
      <w:pPr>
        <w:numPr>
          <w:ilvl w:val="1"/>
          <w:numId w:val="1"/>
        </w:numPr>
        <w:spacing w:before="120" w:after="120" w:line="276" w:lineRule="auto"/>
        <w:ind w:left="0" w:firstLine="567"/>
        <w:jc w:val="both"/>
        <w:rPr>
          <w:rFonts w:ascii="Times New Roman" w:hAnsi="Times New Roman" w:cs="Times New Roman"/>
        </w:rPr>
      </w:pPr>
      <w:r w:rsidRPr="00313D49">
        <w:rPr>
          <w:rFonts w:ascii="Times New Roman" w:hAnsi="Times New Roman" w:cs="Times New Roman"/>
        </w:rPr>
        <w:t>R</w:t>
      </w:r>
      <w:r w:rsidR="00DB206B" w:rsidRPr="00313D49">
        <w:rPr>
          <w:rFonts w:ascii="Times New Roman" w:hAnsi="Times New Roman" w:cs="Times New Roman"/>
        </w:rPr>
        <w:t xml:space="preserve">elatar à </w:t>
      </w:r>
      <w:r w:rsidR="00D52359" w:rsidRPr="00313D49">
        <w:rPr>
          <w:rFonts w:ascii="Times New Roman" w:hAnsi="Times New Roman" w:cs="Times New Roman"/>
        </w:rPr>
        <w:t>Contratante</w:t>
      </w:r>
      <w:r w:rsidR="00DB206B" w:rsidRPr="00313D49">
        <w:rPr>
          <w:rFonts w:ascii="Times New Roman" w:hAnsi="Times New Roman" w:cs="Times New Roman"/>
        </w:rPr>
        <w:t xml:space="preserve"> toda e qualquer irregularidade verificada no decorrer da prestação dos serviços;</w:t>
      </w:r>
    </w:p>
    <w:p w:rsidR="00DB206B" w:rsidRPr="00585D0F" w:rsidRDefault="00A36676" w:rsidP="00DA1AB5">
      <w:pPr>
        <w:numPr>
          <w:ilvl w:val="1"/>
          <w:numId w:val="1"/>
        </w:numPr>
        <w:spacing w:before="120" w:after="120" w:line="276" w:lineRule="auto"/>
        <w:ind w:left="0" w:firstLine="567"/>
        <w:jc w:val="both"/>
        <w:rPr>
          <w:rFonts w:ascii="Times New Roman" w:hAnsi="Times New Roman" w:cs="Times New Roman"/>
        </w:rPr>
      </w:pPr>
      <w:r w:rsidRPr="00585D0F">
        <w:rPr>
          <w:rFonts w:ascii="Times New Roman" w:hAnsi="Times New Roman" w:cs="Times New Roman"/>
        </w:rPr>
        <w:t>F</w:t>
      </w:r>
      <w:r w:rsidR="00601299" w:rsidRPr="00585D0F">
        <w:rPr>
          <w:rFonts w:ascii="Times New Roman" w:hAnsi="Times New Roman" w:cs="Times New Roman"/>
        </w:rPr>
        <w:t xml:space="preserve">ornecer, </w:t>
      </w:r>
      <w:r w:rsidR="00DB206B" w:rsidRPr="00585D0F">
        <w:rPr>
          <w:rFonts w:ascii="Times New Roman" w:hAnsi="Times New Roman" w:cs="Times New Roman"/>
        </w:rPr>
        <w:t xml:space="preserve">sempre que solicitados pela </w:t>
      </w:r>
      <w:r w:rsidR="00D52359" w:rsidRPr="00585D0F">
        <w:rPr>
          <w:rFonts w:ascii="Times New Roman" w:hAnsi="Times New Roman" w:cs="Times New Roman"/>
        </w:rPr>
        <w:t>Contratante</w:t>
      </w:r>
      <w:r w:rsidR="00DB206B" w:rsidRPr="00585D0F">
        <w:rPr>
          <w:rFonts w:ascii="Times New Roman" w:hAnsi="Times New Roman" w:cs="Times New Roman"/>
        </w:rPr>
        <w:t>, os comprovantes do cumprimento das obrigações previdenciárias, do Fundo de Garantia do Tempo de Serviço - FGTS, e do pagamento dos salários e</w:t>
      </w:r>
      <w:r w:rsidR="002E1144" w:rsidRPr="00585D0F">
        <w:rPr>
          <w:rFonts w:ascii="Times New Roman" w:hAnsi="Times New Roman" w:cs="Times New Roman"/>
        </w:rPr>
        <w:t xml:space="preserve"> demais</w:t>
      </w:r>
      <w:r w:rsidR="00DB206B" w:rsidRPr="00585D0F">
        <w:rPr>
          <w:rFonts w:ascii="Times New Roman" w:hAnsi="Times New Roman" w:cs="Times New Roman"/>
        </w:rPr>
        <w:t xml:space="preserve"> benefícios</w:t>
      </w:r>
      <w:r w:rsidR="002E1144" w:rsidRPr="00585D0F">
        <w:rPr>
          <w:rFonts w:ascii="Times New Roman" w:hAnsi="Times New Roman" w:cs="Times New Roman"/>
        </w:rPr>
        <w:t xml:space="preserve"> trabalhistas</w:t>
      </w:r>
      <w:r w:rsidR="00DB206B" w:rsidRPr="00585D0F">
        <w:rPr>
          <w:rFonts w:ascii="Times New Roman" w:hAnsi="Times New Roman" w:cs="Times New Roman"/>
        </w:rPr>
        <w:t xml:space="preserve"> dos empregados colocados à disposição da </w:t>
      </w:r>
      <w:r w:rsidR="00D52359" w:rsidRPr="00585D0F">
        <w:rPr>
          <w:rFonts w:ascii="Times New Roman" w:hAnsi="Times New Roman" w:cs="Times New Roman"/>
        </w:rPr>
        <w:t>Contratante</w:t>
      </w:r>
      <w:r w:rsidR="00DB206B" w:rsidRPr="00585D0F">
        <w:rPr>
          <w:rFonts w:ascii="Times New Roman" w:hAnsi="Times New Roman" w:cs="Times New Roman"/>
        </w:rPr>
        <w:t>;</w:t>
      </w:r>
    </w:p>
    <w:p w:rsidR="00DB206B" w:rsidRPr="00313D49" w:rsidRDefault="00A36676" w:rsidP="00DA1AB5">
      <w:pPr>
        <w:numPr>
          <w:ilvl w:val="1"/>
          <w:numId w:val="1"/>
        </w:numPr>
        <w:spacing w:before="120" w:after="120" w:line="276" w:lineRule="auto"/>
        <w:ind w:left="0" w:firstLine="567"/>
        <w:jc w:val="both"/>
        <w:rPr>
          <w:rFonts w:ascii="Times New Roman" w:hAnsi="Times New Roman" w:cs="Times New Roman"/>
        </w:rPr>
      </w:pPr>
      <w:r w:rsidRPr="00313D49">
        <w:rPr>
          <w:rFonts w:ascii="Times New Roman" w:hAnsi="Times New Roman" w:cs="Times New Roman"/>
        </w:rPr>
        <w:t>N</w:t>
      </w:r>
      <w:r w:rsidR="00DB206B" w:rsidRPr="00313D49">
        <w:rPr>
          <w:rFonts w:ascii="Times New Roman" w:hAnsi="Times New Roman" w:cs="Times New Roman"/>
        </w:rPr>
        <w:t>ão permitir a utilização de qualquer trabalho do menor de dezesseis anos, exceto na condição de aprendiz para os maiores de quatorze anos; nem permitir a utilização do trabalho do menor de dezoito anos em trabalho noturno, perigoso ou insalubre;</w:t>
      </w:r>
    </w:p>
    <w:p w:rsidR="00DB206B" w:rsidRPr="00313D49" w:rsidRDefault="00DB206B" w:rsidP="00DA1AB5">
      <w:pPr>
        <w:numPr>
          <w:ilvl w:val="1"/>
          <w:numId w:val="1"/>
        </w:numPr>
        <w:spacing w:before="120" w:after="120" w:line="276" w:lineRule="auto"/>
        <w:ind w:left="0" w:firstLine="567"/>
        <w:jc w:val="both"/>
        <w:rPr>
          <w:rFonts w:ascii="Times New Roman" w:hAnsi="Times New Roman" w:cs="Times New Roman"/>
        </w:rPr>
      </w:pPr>
      <w:r w:rsidRPr="00313D49">
        <w:rPr>
          <w:rFonts w:ascii="Times New Roman" w:hAnsi="Times New Roman" w:cs="Times New Roman"/>
        </w:rPr>
        <w:t xml:space="preserve"> </w:t>
      </w:r>
      <w:r w:rsidR="00A36676" w:rsidRPr="00313D49">
        <w:rPr>
          <w:rFonts w:ascii="Times New Roman" w:hAnsi="Times New Roman" w:cs="Times New Roman"/>
        </w:rPr>
        <w:t>M</w:t>
      </w:r>
      <w:r w:rsidRPr="00313D49">
        <w:rPr>
          <w:rFonts w:ascii="Times New Roman" w:hAnsi="Times New Roman" w:cs="Times New Roman"/>
        </w:rPr>
        <w:t>anter durante toda a vigência do contrato, em compatibilidade com as obrigações assumidas, todas as condições de habilitação e qualificação exigidas na licitação;</w:t>
      </w:r>
    </w:p>
    <w:p w:rsidR="00133136" w:rsidRPr="00313D49" w:rsidRDefault="001449A3" w:rsidP="00DA1AB5">
      <w:pPr>
        <w:numPr>
          <w:ilvl w:val="1"/>
          <w:numId w:val="1"/>
        </w:numPr>
        <w:spacing w:before="120" w:after="120" w:line="276" w:lineRule="auto"/>
        <w:ind w:left="0" w:firstLine="567"/>
        <w:jc w:val="both"/>
        <w:rPr>
          <w:rFonts w:ascii="Times New Roman" w:hAnsi="Times New Roman" w:cs="Times New Roman"/>
        </w:rPr>
      </w:pPr>
      <w:r w:rsidRPr="00313D49">
        <w:rPr>
          <w:rFonts w:ascii="Times New Roman" w:hAnsi="Times New Roman" w:cs="Times New Roman"/>
        </w:rPr>
        <w:t>G</w:t>
      </w:r>
      <w:r w:rsidR="00133136" w:rsidRPr="00313D49">
        <w:rPr>
          <w:rFonts w:ascii="Times New Roman" w:hAnsi="Times New Roman" w:cs="Times New Roman"/>
        </w:rPr>
        <w:t>uardar sigilo sobre todas as informações obtidas em decorrência do cumprimento do contrato;</w:t>
      </w:r>
    </w:p>
    <w:p w:rsidR="00EE1F4D" w:rsidRPr="00313D49" w:rsidRDefault="001449A3" w:rsidP="00DA1AB5">
      <w:pPr>
        <w:numPr>
          <w:ilvl w:val="1"/>
          <w:numId w:val="1"/>
        </w:numPr>
        <w:spacing w:before="120" w:after="120" w:line="276" w:lineRule="auto"/>
        <w:ind w:left="0" w:firstLine="567"/>
        <w:jc w:val="both"/>
        <w:rPr>
          <w:rFonts w:ascii="Times New Roman" w:hAnsi="Times New Roman" w:cs="Times New Roman"/>
        </w:rPr>
      </w:pPr>
      <w:r w:rsidRPr="00313D49">
        <w:rPr>
          <w:rFonts w:ascii="Times New Roman" w:hAnsi="Times New Roman" w:cs="Times New Roman"/>
        </w:rPr>
        <w:t>N</w:t>
      </w:r>
      <w:r w:rsidR="00A375DC" w:rsidRPr="00313D49">
        <w:rPr>
          <w:rFonts w:ascii="Times New Roman" w:hAnsi="Times New Roman" w:cs="Times New Roman"/>
        </w:rPr>
        <w:t xml:space="preserve">ão beneficiar-se da condição de optante </w:t>
      </w:r>
      <w:r w:rsidR="0000144E" w:rsidRPr="00313D49">
        <w:rPr>
          <w:rFonts w:ascii="Times New Roman" w:hAnsi="Times New Roman" w:cs="Times New Roman"/>
        </w:rPr>
        <w:t>pelo Simples Nacional</w:t>
      </w:r>
      <w:r w:rsidR="0000144E" w:rsidRPr="00313D49">
        <w:rPr>
          <w:rFonts w:ascii="Times New Roman" w:hAnsi="Times New Roman" w:cs="Times New Roman"/>
          <w:lang w:eastAsia="en-US"/>
        </w:rPr>
        <w:t>, salvo as exceções previstas no § 5º-C do art. 18 da Lei Complementar no 123, de 14 de dezembro de 2006;</w:t>
      </w:r>
      <w:r w:rsidR="00EE1F4D" w:rsidRPr="00313D49">
        <w:rPr>
          <w:rFonts w:ascii="Times New Roman" w:hAnsi="Times New Roman" w:cs="Times New Roman"/>
          <w:lang w:eastAsia="en-US"/>
        </w:rPr>
        <w:t xml:space="preserve"> </w:t>
      </w:r>
    </w:p>
    <w:p w:rsidR="00A375DC" w:rsidRPr="00313D49" w:rsidRDefault="001449A3" w:rsidP="00DA1AB5">
      <w:pPr>
        <w:numPr>
          <w:ilvl w:val="1"/>
          <w:numId w:val="1"/>
        </w:numPr>
        <w:spacing w:before="120" w:after="120" w:line="276" w:lineRule="auto"/>
        <w:ind w:left="0" w:firstLine="567"/>
        <w:jc w:val="both"/>
        <w:rPr>
          <w:rFonts w:ascii="Times New Roman" w:hAnsi="Times New Roman" w:cs="Times New Roman"/>
        </w:rPr>
      </w:pPr>
      <w:r w:rsidRPr="00313D49">
        <w:rPr>
          <w:rFonts w:ascii="Times New Roman" w:hAnsi="Times New Roman" w:cs="Times New Roman"/>
        </w:rPr>
        <w:t>C</w:t>
      </w:r>
      <w:r w:rsidR="00EE1F4D" w:rsidRPr="00313D49">
        <w:rPr>
          <w:rFonts w:ascii="Times New Roman" w:hAnsi="Times New Roman" w:cs="Times New Roman"/>
        </w:rPr>
        <w:t xml:space="preserve">omunicar formalmente </w:t>
      </w:r>
      <w:r w:rsidR="009D2862">
        <w:rPr>
          <w:rFonts w:ascii="Times New Roman" w:hAnsi="Times New Roman" w:cs="Times New Roman"/>
        </w:rPr>
        <w:t>ao</w:t>
      </w:r>
      <w:r w:rsidR="00EE1F4D" w:rsidRPr="00313D49">
        <w:rPr>
          <w:rFonts w:ascii="Times New Roman" w:hAnsi="Times New Roman" w:cs="Times New Roman"/>
        </w:rPr>
        <w:t xml:space="preserve"> </w:t>
      </w:r>
      <w:r w:rsidR="009D2862">
        <w:rPr>
          <w:rFonts w:ascii="Times New Roman" w:hAnsi="Times New Roman" w:cs="Times New Roman"/>
        </w:rPr>
        <w:t xml:space="preserve">Departamento de Polícia Federal </w:t>
      </w:r>
      <w:r w:rsidR="00EE1F4D" w:rsidRPr="00313D49">
        <w:rPr>
          <w:rFonts w:ascii="Times New Roman" w:hAnsi="Times New Roman" w:cs="Times New Roman"/>
        </w:rPr>
        <w:t xml:space="preserve">a assinatura do contrato de prestação de serviços mediante cessão de mão de obra, </w:t>
      </w:r>
      <w:r w:rsidR="00AF778C" w:rsidRPr="00585D0F">
        <w:rPr>
          <w:rFonts w:ascii="Times New Roman" w:hAnsi="Times New Roman" w:cs="Times New Roman"/>
          <w:lang w:eastAsia="en-US"/>
        </w:rPr>
        <w:t xml:space="preserve">salvo as exceções previstas no § 5º-C do art. 18 da Lei Complementar no 123, de 14 de dezembro de 2006, </w:t>
      </w:r>
      <w:r w:rsidR="00530489" w:rsidRPr="00313D49">
        <w:rPr>
          <w:rFonts w:ascii="Times New Roman" w:hAnsi="Times New Roman" w:cs="Times New Roman"/>
        </w:rPr>
        <w:t xml:space="preserve">para fins de </w:t>
      </w:r>
      <w:r w:rsidR="00A375DC" w:rsidRPr="00313D49">
        <w:rPr>
          <w:rFonts w:ascii="Times New Roman" w:hAnsi="Times New Roman" w:cs="Times New Roman"/>
        </w:rPr>
        <w:t>exclusão obrigatória do Simples Nacional a contar do mês seguinte ao da contratação, conforme previsão do art.17, XII, art.30, §1º, II e do art. 31, II, todos da LC 123</w:t>
      </w:r>
      <w:r w:rsidR="00530489" w:rsidRPr="00313D49">
        <w:rPr>
          <w:rFonts w:ascii="Times New Roman" w:hAnsi="Times New Roman" w:cs="Times New Roman"/>
        </w:rPr>
        <w:t>, de 200</w:t>
      </w:r>
      <w:r w:rsidR="00A375DC" w:rsidRPr="00313D49">
        <w:rPr>
          <w:rFonts w:ascii="Times New Roman" w:hAnsi="Times New Roman" w:cs="Times New Roman"/>
        </w:rPr>
        <w:t>6.</w:t>
      </w:r>
    </w:p>
    <w:p w:rsidR="00133136" w:rsidRPr="00585D0F" w:rsidRDefault="004F79E3" w:rsidP="00ED4478">
      <w:pPr>
        <w:pStyle w:val="PargrafodaLista"/>
        <w:numPr>
          <w:ilvl w:val="2"/>
          <w:numId w:val="1"/>
        </w:numPr>
        <w:spacing w:before="120" w:after="120" w:line="276" w:lineRule="auto"/>
        <w:ind w:left="1134" w:firstLine="0"/>
        <w:contextualSpacing w:val="0"/>
        <w:jc w:val="both"/>
        <w:rPr>
          <w:rFonts w:ascii="Times New Roman" w:hAnsi="Times New Roman" w:cs="Times New Roman"/>
        </w:rPr>
      </w:pPr>
      <w:r w:rsidRPr="00585D0F">
        <w:rPr>
          <w:rFonts w:ascii="Times New Roman" w:hAnsi="Times New Roman" w:cs="Times New Roman"/>
        </w:rPr>
        <w:t xml:space="preserve">Para efeito de comprovação da comunicação, a contratada deverá apresentar cópia do ofício enviado </w:t>
      </w:r>
      <w:r w:rsidR="00F844DA">
        <w:rPr>
          <w:rFonts w:ascii="Times New Roman" w:hAnsi="Times New Roman" w:cs="Times New Roman"/>
        </w:rPr>
        <w:t>ao</w:t>
      </w:r>
      <w:r w:rsidRPr="00585D0F">
        <w:rPr>
          <w:rFonts w:ascii="Times New Roman" w:hAnsi="Times New Roman" w:cs="Times New Roman"/>
        </w:rPr>
        <w:t xml:space="preserve"> </w:t>
      </w:r>
      <w:r w:rsidR="009D2862">
        <w:rPr>
          <w:rFonts w:ascii="Times New Roman" w:hAnsi="Times New Roman" w:cs="Times New Roman"/>
        </w:rPr>
        <w:t>Departamento de Polícia Federal</w:t>
      </w:r>
      <w:r w:rsidRPr="00585D0F">
        <w:rPr>
          <w:rFonts w:ascii="Times New Roman" w:hAnsi="Times New Roman" w:cs="Times New Roman"/>
        </w:rPr>
        <w:t>, com comprovante de entrega e recebimento, comunicando a assinatura do contrato de prestação de serviços mediante cessão de mão de obra, até o último dia útil do mês subsequente ao da ocorrência da situação de vedação.</w:t>
      </w:r>
    </w:p>
    <w:p w:rsidR="00C8346B" w:rsidRDefault="00C8346B" w:rsidP="00DA1AB5">
      <w:pPr>
        <w:numPr>
          <w:ilvl w:val="1"/>
          <w:numId w:val="1"/>
        </w:numPr>
        <w:spacing w:before="120" w:after="120" w:line="276" w:lineRule="auto"/>
        <w:ind w:left="0" w:firstLine="567"/>
        <w:jc w:val="both"/>
        <w:rPr>
          <w:rFonts w:ascii="Times New Roman" w:hAnsi="Times New Roman" w:cs="Times New Roman"/>
        </w:rPr>
      </w:pPr>
      <w:r>
        <w:rPr>
          <w:rFonts w:ascii="Times New Roman" w:hAnsi="Times New Roman" w:cs="Times New Roman"/>
        </w:rPr>
        <w:t xml:space="preserve">Em razão da convenção coletiva de Trabalho da Categoria não especificar o valor do vale- transporte, há de ser considerado pelas proponentes o valor de R$ 6,00 (seis reais) por dia de trabalho. </w:t>
      </w:r>
    </w:p>
    <w:p w:rsidR="00C8346B" w:rsidRDefault="00C8346B" w:rsidP="00DA1AB5">
      <w:pPr>
        <w:numPr>
          <w:ilvl w:val="1"/>
          <w:numId w:val="1"/>
        </w:numPr>
        <w:spacing w:before="120" w:after="120" w:line="276" w:lineRule="auto"/>
        <w:ind w:left="0" w:firstLine="567"/>
        <w:jc w:val="both"/>
        <w:rPr>
          <w:rFonts w:ascii="Times New Roman" w:hAnsi="Times New Roman" w:cs="Times New Roman"/>
        </w:rPr>
      </w:pPr>
      <w:r>
        <w:rPr>
          <w:rFonts w:ascii="Times New Roman" w:hAnsi="Times New Roman" w:cs="Times New Roman"/>
        </w:rPr>
        <w:t xml:space="preserve">Ainda pelo motivo de não estar especificado na CCT da categoria o valor a ser descontado a título de Plano de saúde, mas apenas consignar que a participar patronal é de </w:t>
      </w:r>
      <w:r w:rsidR="00F66808">
        <w:rPr>
          <w:rFonts w:ascii="Times New Roman" w:hAnsi="Times New Roman" w:cs="Times New Roman"/>
        </w:rPr>
        <w:t>7</w:t>
      </w:r>
      <w:r>
        <w:rPr>
          <w:rFonts w:ascii="Times New Roman" w:hAnsi="Times New Roman" w:cs="Times New Roman"/>
        </w:rPr>
        <w:t>0% (</w:t>
      </w:r>
      <w:r w:rsidR="00F66808">
        <w:rPr>
          <w:rFonts w:ascii="Times New Roman" w:hAnsi="Times New Roman" w:cs="Times New Roman"/>
        </w:rPr>
        <w:t xml:space="preserve">setenta </w:t>
      </w:r>
      <w:r>
        <w:rPr>
          <w:rFonts w:ascii="Times New Roman" w:hAnsi="Times New Roman" w:cs="Times New Roman"/>
        </w:rPr>
        <w:t xml:space="preserve">por cento) do convênio contratado, </w:t>
      </w:r>
      <w:r w:rsidRPr="00F66808">
        <w:rPr>
          <w:rFonts w:ascii="Times New Roman" w:hAnsi="Times New Roman" w:cs="Times New Roman"/>
          <w:b/>
        </w:rPr>
        <w:t xml:space="preserve">na apresentação das </w:t>
      </w:r>
      <w:r w:rsidRPr="00F66808">
        <w:rPr>
          <w:rFonts w:ascii="Times New Roman" w:hAnsi="Times New Roman" w:cs="Times New Roman"/>
          <w:b/>
        </w:rPr>
        <w:lastRenderedPageBreak/>
        <w:t>propostas a empresa deverá indicar qual plano de saúde/convênio será contratado pela empregadora</w:t>
      </w:r>
      <w:r>
        <w:rPr>
          <w:rFonts w:ascii="Times New Roman" w:hAnsi="Times New Roman" w:cs="Times New Roman"/>
        </w:rPr>
        <w:t>, com apresentação da tabela de preços praticados pelo respectivo Plano.</w:t>
      </w:r>
    </w:p>
    <w:p w:rsidR="00DB206B" w:rsidRPr="00313D49" w:rsidRDefault="00A36676" w:rsidP="00DA1AB5">
      <w:pPr>
        <w:numPr>
          <w:ilvl w:val="1"/>
          <w:numId w:val="1"/>
        </w:numPr>
        <w:spacing w:before="120" w:after="120" w:line="276" w:lineRule="auto"/>
        <w:ind w:left="0" w:firstLine="567"/>
        <w:jc w:val="both"/>
        <w:rPr>
          <w:rFonts w:ascii="Times New Roman" w:hAnsi="Times New Roman" w:cs="Times New Roman"/>
        </w:rPr>
      </w:pPr>
      <w:r w:rsidRPr="00313D49">
        <w:rPr>
          <w:rFonts w:ascii="Times New Roman" w:hAnsi="Times New Roman" w:cs="Times New Roman"/>
        </w:rPr>
        <w:t>A</w:t>
      </w:r>
      <w:r w:rsidR="00DB206B" w:rsidRPr="00313D49">
        <w:rPr>
          <w:rFonts w:ascii="Times New Roman" w:hAnsi="Times New Roman" w:cs="Times New Roman"/>
        </w:rPr>
        <w:t xml:space="preserve">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w:t>
      </w:r>
      <w:r w:rsidR="00225762" w:rsidRPr="00313D49">
        <w:rPr>
          <w:rFonts w:ascii="Times New Roman" w:hAnsi="Times New Roman" w:cs="Times New Roman"/>
        </w:rPr>
        <w:t>d</w:t>
      </w:r>
      <w:r w:rsidR="00DB206B" w:rsidRPr="00313D49">
        <w:rPr>
          <w:rFonts w:ascii="Times New Roman" w:hAnsi="Times New Roman" w:cs="Times New Roman"/>
        </w:rPr>
        <w:t>o objeto da licitação, exceto quando ocorrer algum dos eventos arrolados nos incisos do § 1º do art. 57 da Lei nº 8.666, de 1993.</w:t>
      </w:r>
    </w:p>
    <w:p w:rsidR="00802680" w:rsidRPr="00585D0F" w:rsidRDefault="00EC68EA" w:rsidP="009526AF">
      <w:pPr>
        <w:numPr>
          <w:ilvl w:val="1"/>
          <w:numId w:val="1"/>
        </w:numPr>
        <w:spacing w:before="120" w:after="120" w:line="276" w:lineRule="auto"/>
        <w:ind w:left="0" w:firstLine="567"/>
        <w:jc w:val="both"/>
        <w:rPr>
          <w:rFonts w:ascii="Times New Roman" w:hAnsi="Times New Roman" w:cs="Times New Roman"/>
        </w:rPr>
      </w:pPr>
      <w:r w:rsidRPr="00585D0F">
        <w:rPr>
          <w:rFonts w:ascii="Times New Roman" w:hAnsi="Times New Roman" w:cs="Times New Roman"/>
        </w:rPr>
        <w:t>Sujeitar-se</w:t>
      </w:r>
      <w:r w:rsidR="006B6DA6" w:rsidRPr="00585D0F">
        <w:rPr>
          <w:rFonts w:ascii="Times New Roman" w:hAnsi="Times New Roman" w:cs="Times New Roman"/>
        </w:rPr>
        <w:t xml:space="preserve"> </w:t>
      </w:r>
      <w:r w:rsidRPr="00585D0F">
        <w:rPr>
          <w:rFonts w:ascii="Times New Roman" w:hAnsi="Times New Roman" w:cs="Times New Roman"/>
        </w:rPr>
        <w:t>à retenção</w:t>
      </w:r>
      <w:r w:rsidR="006B6DA6" w:rsidRPr="00585D0F">
        <w:rPr>
          <w:rFonts w:ascii="Times New Roman" w:hAnsi="Times New Roman" w:cs="Times New Roman"/>
        </w:rPr>
        <w:t xml:space="preserve"> </w:t>
      </w:r>
      <w:r w:rsidRPr="00585D0F">
        <w:rPr>
          <w:rFonts w:ascii="Times New Roman" w:hAnsi="Times New Roman" w:cs="Times New Roman"/>
        </w:rPr>
        <w:t>d</w:t>
      </w:r>
      <w:r w:rsidR="00C23389" w:rsidRPr="00585D0F">
        <w:rPr>
          <w:rFonts w:ascii="Times New Roman" w:hAnsi="Times New Roman" w:cs="Times New Roman"/>
        </w:rPr>
        <w:t xml:space="preserve">a garantia prestada e </w:t>
      </w:r>
      <w:r w:rsidRPr="00585D0F">
        <w:rPr>
          <w:rFonts w:ascii="Times New Roman" w:hAnsi="Times New Roman" w:cs="Times New Roman"/>
        </w:rPr>
        <w:t>d</w:t>
      </w:r>
      <w:r w:rsidR="00C23389" w:rsidRPr="00585D0F">
        <w:rPr>
          <w:rFonts w:ascii="Times New Roman" w:hAnsi="Times New Roman" w:cs="Times New Roman"/>
        </w:rPr>
        <w:t>os valores das faturas correspon</w:t>
      </w:r>
      <w:r w:rsidRPr="00585D0F">
        <w:rPr>
          <w:rFonts w:ascii="Times New Roman" w:hAnsi="Times New Roman" w:cs="Times New Roman"/>
        </w:rPr>
        <w:t xml:space="preserve">dentes a </w:t>
      </w:r>
      <w:proofErr w:type="gramStart"/>
      <w:r w:rsidRPr="00585D0F">
        <w:rPr>
          <w:rFonts w:ascii="Times New Roman" w:hAnsi="Times New Roman" w:cs="Times New Roman"/>
        </w:rPr>
        <w:t>1</w:t>
      </w:r>
      <w:proofErr w:type="gramEnd"/>
      <w:r w:rsidRPr="00585D0F">
        <w:rPr>
          <w:rFonts w:ascii="Times New Roman" w:hAnsi="Times New Roman" w:cs="Times New Roman"/>
        </w:rPr>
        <w:t xml:space="preserve"> (um) mês de serviços, por ocasião do encerramento da prestação dos serviços contratados,</w:t>
      </w:r>
      <w:r w:rsidR="00C23389" w:rsidRPr="00585D0F">
        <w:rPr>
          <w:rFonts w:ascii="Times New Roman" w:hAnsi="Times New Roman" w:cs="Times New Roman"/>
        </w:rPr>
        <w:t xml:space="preserve"> podendo</w:t>
      </w:r>
      <w:r w:rsidR="00FA41C1" w:rsidRPr="00585D0F">
        <w:rPr>
          <w:rFonts w:ascii="Times New Roman" w:hAnsi="Times New Roman" w:cs="Times New Roman"/>
        </w:rPr>
        <w:t xml:space="preserve"> a Administração Contratante</w:t>
      </w:r>
      <w:r w:rsidR="00C23389" w:rsidRPr="00585D0F">
        <w:rPr>
          <w:rFonts w:ascii="Times New Roman" w:hAnsi="Times New Roman" w:cs="Times New Roman"/>
        </w:rPr>
        <w:t xml:space="preserve"> utilizá-los para o pagamento direto aos trabalhadores vinculados ao contrato no caso da não comprovação (1) do pagamento das respectivas verbas rescisórias ou (2) da realocação dos trabalhadores em outra atividade de prestação de serviços, nos termos do art. 35, parágrafo único da Instrução Normativa SLTI/MPOG n. 02/2008.</w:t>
      </w:r>
      <w:r w:rsidR="00802680">
        <w:rPr>
          <w:rFonts w:ascii="Times New Roman" w:hAnsi="Times New Roman" w:cs="Times New Roman"/>
        </w:rPr>
        <w:t xml:space="preserve"> </w:t>
      </w:r>
    </w:p>
    <w:p w:rsidR="009B1737" w:rsidRPr="00313D49" w:rsidDel="00B51B11" w:rsidRDefault="009B1737" w:rsidP="00D30028">
      <w:pPr>
        <w:rPr>
          <w:ins w:id="0" w:author="Teresa" w:date="2014-02-12T09:31:00Z"/>
          <w:del w:id="1" w:author="Aline e Manoel Filho" w:date="2014-04-04T14:45:00Z"/>
          <w:rFonts w:ascii="Times New Roman" w:hAnsi="Times New Roman"/>
        </w:rPr>
      </w:pPr>
    </w:p>
    <w:p w:rsidR="00DB206B" w:rsidRPr="00313D49" w:rsidRDefault="00DB206B" w:rsidP="00DA1AB5">
      <w:pPr>
        <w:numPr>
          <w:ilvl w:val="0"/>
          <w:numId w:val="1"/>
        </w:numPr>
        <w:spacing w:before="240" w:after="120" w:line="276" w:lineRule="auto"/>
        <w:ind w:right="-17"/>
        <w:jc w:val="both"/>
        <w:rPr>
          <w:rFonts w:ascii="Times New Roman" w:hAnsi="Times New Roman" w:cs="Times New Roman"/>
          <w:b/>
        </w:rPr>
      </w:pPr>
      <w:r w:rsidRPr="00313D49">
        <w:rPr>
          <w:rFonts w:ascii="Times New Roman" w:hAnsi="Times New Roman" w:cs="Times New Roman"/>
          <w:b/>
        </w:rPr>
        <w:t>DA SUBCONTRATAÇÃO</w:t>
      </w:r>
    </w:p>
    <w:p w:rsidR="00DB206B" w:rsidRPr="00313D49" w:rsidRDefault="00E01993" w:rsidP="00E01993">
      <w:pPr>
        <w:spacing w:before="240" w:after="120" w:line="276" w:lineRule="auto"/>
        <w:ind w:right="-17"/>
        <w:jc w:val="both"/>
        <w:rPr>
          <w:rFonts w:ascii="Times New Roman" w:hAnsi="Times New Roman" w:cs="Times New Roman"/>
          <w:i/>
        </w:rPr>
      </w:pPr>
      <w:r w:rsidRPr="00313D49">
        <w:rPr>
          <w:rFonts w:ascii="Times New Roman" w:hAnsi="Times New Roman" w:cs="Times New Roman"/>
          <w:i/>
        </w:rPr>
        <w:tab/>
      </w:r>
      <w:r w:rsidRPr="00DA1AB5">
        <w:rPr>
          <w:rFonts w:ascii="Times New Roman" w:hAnsi="Times New Roman" w:cs="Times New Roman"/>
        </w:rPr>
        <w:t>13.1</w:t>
      </w:r>
      <w:r w:rsidRPr="00313D49">
        <w:rPr>
          <w:rFonts w:ascii="Times New Roman" w:hAnsi="Times New Roman" w:cs="Times New Roman"/>
          <w:i/>
        </w:rPr>
        <w:t xml:space="preserve"> </w:t>
      </w:r>
      <w:r w:rsidRPr="00313D49">
        <w:rPr>
          <w:rFonts w:ascii="Times New Roman" w:hAnsi="Times New Roman" w:cs="Times New Roman"/>
          <w:i/>
        </w:rPr>
        <w:tab/>
      </w:r>
      <w:r w:rsidR="00DB206B" w:rsidRPr="00DA1AB5">
        <w:rPr>
          <w:rFonts w:ascii="Times New Roman" w:hAnsi="Times New Roman" w:cs="Times New Roman"/>
        </w:rPr>
        <w:t>Não será admitida a subcontratação do objeto licitatório.</w:t>
      </w:r>
    </w:p>
    <w:p w:rsidR="00987810" w:rsidRPr="00585D0F" w:rsidRDefault="00987810" w:rsidP="00DA1AB5">
      <w:pPr>
        <w:numPr>
          <w:ilvl w:val="0"/>
          <w:numId w:val="1"/>
        </w:numPr>
        <w:spacing w:before="240" w:after="120" w:line="276" w:lineRule="auto"/>
        <w:ind w:right="-17"/>
        <w:jc w:val="both"/>
        <w:rPr>
          <w:rFonts w:ascii="Times New Roman" w:hAnsi="Times New Roman" w:cs="Times New Roman"/>
          <w:b/>
          <w:lang w:eastAsia="en-US"/>
        </w:rPr>
      </w:pPr>
      <w:r w:rsidRPr="00585D0F">
        <w:rPr>
          <w:rFonts w:ascii="Times New Roman" w:hAnsi="Times New Roman" w:cs="Times New Roman"/>
          <w:b/>
          <w:lang w:eastAsia="en-US"/>
        </w:rPr>
        <w:t>ALTERAÇÃO SUBJETIVA</w:t>
      </w:r>
    </w:p>
    <w:p w:rsidR="00987810" w:rsidRPr="00585D0F" w:rsidRDefault="00987810" w:rsidP="00DA1AB5">
      <w:pPr>
        <w:numPr>
          <w:ilvl w:val="1"/>
          <w:numId w:val="1"/>
        </w:numPr>
        <w:spacing w:before="120" w:after="120" w:line="276" w:lineRule="auto"/>
        <w:ind w:left="0" w:firstLine="567"/>
        <w:jc w:val="both"/>
        <w:rPr>
          <w:rFonts w:ascii="Times New Roman" w:hAnsi="Times New Roman" w:cs="Times New Roman"/>
          <w:lang w:eastAsia="en-US"/>
        </w:rPr>
      </w:pPr>
      <w:r w:rsidRPr="00585D0F">
        <w:rPr>
          <w:rFonts w:ascii="Times New Roman" w:hAnsi="Times New Roman" w:cs="Times New Roman"/>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DB206B" w:rsidRPr="00313D49" w:rsidRDefault="00DB206B" w:rsidP="00DA1AB5">
      <w:pPr>
        <w:numPr>
          <w:ilvl w:val="0"/>
          <w:numId w:val="1"/>
        </w:numPr>
        <w:spacing w:before="240" w:after="120" w:line="276" w:lineRule="auto"/>
        <w:ind w:right="-17"/>
        <w:jc w:val="both"/>
        <w:rPr>
          <w:rFonts w:ascii="Times New Roman" w:hAnsi="Times New Roman" w:cs="Times New Roman"/>
          <w:b/>
          <w:lang w:eastAsia="en-US"/>
        </w:rPr>
      </w:pPr>
      <w:r w:rsidRPr="00313D49">
        <w:rPr>
          <w:rFonts w:ascii="Times New Roman" w:hAnsi="Times New Roman" w:cs="Times New Roman"/>
          <w:b/>
          <w:lang w:eastAsia="en-US"/>
        </w:rPr>
        <w:t>CONTROLE E FISCALIZAÇÃO DA EXECUÇÃO</w:t>
      </w:r>
    </w:p>
    <w:p w:rsidR="00DB206B" w:rsidRPr="00313D49" w:rsidRDefault="00DB206B" w:rsidP="00DA1AB5">
      <w:pPr>
        <w:numPr>
          <w:ilvl w:val="1"/>
          <w:numId w:val="1"/>
        </w:numPr>
        <w:spacing w:before="120" w:after="120" w:line="276" w:lineRule="auto"/>
        <w:ind w:left="0" w:firstLine="567"/>
        <w:jc w:val="both"/>
        <w:rPr>
          <w:rFonts w:ascii="Times New Roman" w:hAnsi="Times New Roman" w:cs="Times New Roman"/>
          <w:lang w:eastAsia="en-US"/>
        </w:rPr>
      </w:pPr>
      <w:r w:rsidRPr="00313D49">
        <w:rPr>
          <w:rFonts w:ascii="Times New Roman" w:hAnsi="Times New Roman" w:cs="Times New Roman"/>
          <w:lang w:eastAsia="en-US"/>
        </w:rPr>
        <w:t xml:space="preserve">O acompanhamento e a fiscalização da execução do contrato consistem na verificação da conformidade da prestação dos serviços e da alocação dos recursos necessários, de forma a assegurar o perfeito cumprimento do ajuste, devendo ser exercidos por um </w:t>
      </w:r>
      <w:r w:rsidR="00DB3D26" w:rsidRPr="00313D49">
        <w:rPr>
          <w:rFonts w:ascii="Times New Roman" w:hAnsi="Times New Roman" w:cs="Times New Roman"/>
          <w:lang w:eastAsia="en-US"/>
        </w:rPr>
        <w:t xml:space="preserve">ou mais </w:t>
      </w:r>
      <w:r w:rsidRPr="00313D49">
        <w:rPr>
          <w:rFonts w:ascii="Times New Roman" w:hAnsi="Times New Roman" w:cs="Times New Roman"/>
          <w:lang w:eastAsia="en-US"/>
        </w:rPr>
        <w:t>representante</w:t>
      </w:r>
      <w:r w:rsidR="00DB3D26" w:rsidRPr="00313D49">
        <w:rPr>
          <w:rFonts w:ascii="Times New Roman" w:hAnsi="Times New Roman" w:cs="Times New Roman"/>
          <w:lang w:eastAsia="en-US"/>
        </w:rPr>
        <w:t>s</w:t>
      </w:r>
      <w:r w:rsidRPr="00313D49">
        <w:rPr>
          <w:rFonts w:ascii="Times New Roman" w:hAnsi="Times New Roman" w:cs="Times New Roman"/>
          <w:lang w:eastAsia="en-US"/>
        </w:rPr>
        <w:t xml:space="preserve"> da </w:t>
      </w:r>
      <w:r w:rsidR="00951B95" w:rsidRPr="00313D49">
        <w:rPr>
          <w:rFonts w:ascii="Times New Roman" w:hAnsi="Times New Roman" w:cs="Times New Roman"/>
          <w:lang w:eastAsia="en-US"/>
        </w:rPr>
        <w:t>Contratante</w:t>
      </w:r>
      <w:r w:rsidRPr="00313D49">
        <w:rPr>
          <w:rFonts w:ascii="Times New Roman" w:hAnsi="Times New Roman" w:cs="Times New Roman"/>
          <w:lang w:eastAsia="en-US"/>
        </w:rPr>
        <w:t>, especialmente designado</w:t>
      </w:r>
      <w:r w:rsidR="00DB3D26" w:rsidRPr="00313D49">
        <w:rPr>
          <w:rFonts w:ascii="Times New Roman" w:hAnsi="Times New Roman" w:cs="Times New Roman"/>
          <w:lang w:eastAsia="en-US"/>
        </w:rPr>
        <w:t>s</w:t>
      </w:r>
      <w:r w:rsidRPr="00313D49">
        <w:rPr>
          <w:rFonts w:ascii="Times New Roman" w:hAnsi="Times New Roman" w:cs="Times New Roman"/>
          <w:lang w:eastAsia="en-US"/>
        </w:rPr>
        <w:t xml:space="preserve">, na forma dos </w:t>
      </w:r>
      <w:proofErr w:type="spellStart"/>
      <w:r w:rsidRPr="00313D49">
        <w:rPr>
          <w:rFonts w:ascii="Times New Roman" w:hAnsi="Times New Roman" w:cs="Times New Roman"/>
          <w:lang w:eastAsia="en-US"/>
        </w:rPr>
        <w:t>arts</w:t>
      </w:r>
      <w:proofErr w:type="spellEnd"/>
      <w:r w:rsidRPr="00313D49">
        <w:rPr>
          <w:rFonts w:ascii="Times New Roman" w:hAnsi="Times New Roman" w:cs="Times New Roman"/>
          <w:lang w:eastAsia="en-US"/>
        </w:rPr>
        <w:t>. 67 e 73 da Lei nº 8.666, de 1993, e do art. 6º do Decreto nº 2.271, de 1997.</w:t>
      </w:r>
    </w:p>
    <w:p w:rsidR="00AF778C" w:rsidRPr="00585D0F" w:rsidRDefault="00AF778C" w:rsidP="00DD1991">
      <w:pPr>
        <w:numPr>
          <w:ilvl w:val="2"/>
          <w:numId w:val="1"/>
        </w:numPr>
        <w:spacing w:before="120" w:after="120" w:line="276" w:lineRule="auto"/>
        <w:ind w:left="709" w:firstLine="11"/>
        <w:jc w:val="both"/>
        <w:rPr>
          <w:rFonts w:ascii="Times New Roman" w:hAnsi="Times New Roman" w:cs="Times New Roman"/>
          <w:lang w:eastAsia="en-US"/>
        </w:rPr>
      </w:pPr>
      <w:r w:rsidRPr="00585D0F">
        <w:rPr>
          <w:rFonts w:ascii="Times New Roman" w:hAnsi="Times New Roman" w:cs="Times New Roman"/>
          <w:lang w:eastAsia="en-US"/>
        </w:rPr>
        <w:t xml:space="preserve">A fiscalização dos contratos, no que se refere ao cumprimento das obrigações trabalhistas, deve ser realizada com base em critérios estatísticos, levando-se em consideração falhas que impactem o contrato como um todo e </w:t>
      </w:r>
      <w:r w:rsidRPr="00585D0F">
        <w:rPr>
          <w:rFonts w:ascii="Times New Roman" w:hAnsi="Times New Roman" w:cs="Times New Roman"/>
          <w:lang w:eastAsia="en-US"/>
        </w:rPr>
        <w:lastRenderedPageBreak/>
        <w:t>não apenas erros e falhas eventuais no pagamento de alguma vantagem a um determinado empregado.</w:t>
      </w:r>
    </w:p>
    <w:p w:rsidR="00DB206B" w:rsidRPr="00313D49" w:rsidRDefault="00DB206B" w:rsidP="00DA1AB5">
      <w:pPr>
        <w:numPr>
          <w:ilvl w:val="1"/>
          <w:numId w:val="1"/>
        </w:numPr>
        <w:spacing w:before="120" w:after="120" w:line="276" w:lineRule="auto"/>
        <w:ind w:left="0" w:firstLine="567"/>
        <w:jc w:val="both"/>
        <w:rPr>
          <w:rFonts w:ascii="Times New Roman" w:hAnsi="Times New Roman" w:cs="Times New Roman"/>
          <w:lang w:eastAsia="en-US"/>
        </w:rPr>
      </w:pPr>
      <w:r w:rsidRPr="00313D49">
        <w:rPr>
          <w:rFonts w:ascii="Times New Roman" w:hAnsi="Times New Roman" w:cs="Times New Roman"/>
          <w:lang w:eastAsia="en-US"/>
        </w:rPr>
        <w:t xml:space="preserve">O representante da </w:t>
      </w:r>
      <w:r w:rsidR="00D52359" w:rsidRPr="00313D49">
        <w:rPr>
          <w:rFonts w:ascii="Times New Roman" w:hAnsi="Times New Roman" w:cs="Times New Roman"/>
          <w:lang w:eastAsia="en-US"/>
        </w:rPr>
        <w:t>Contratante</w:t>
      </w:r>
      <w:r w:rsidRPr="00313D49">
        <w:rPr>
          <w:rFonts w:ascii="Times New Roman" w:hAnsi="Times New Roman" w:cs="Times New Roman"/>
          <w:lang w:eastAsia="en-US"/>
        </w:rPr>
        <w:t xml:space="preserve"> deverá ter a experiência necessária para o acompanhamento e controle da execução dos serviços e do contrato.</w:t>
      </w:r>
    </w:p>
    <w:p w:rsidR="00DB206B" w:rsidRPr="00313D49" w:rsidRDefault="004E7BEB" w:rsidP="00DA1AB5">
      <w:pPr>
        <w:numPr>
          <w:ilvl w:val="1"/>
          <w:numId w:val="1"/>
        </w:numPr>
        <w:spacing w:before="120" w:after="120" w:line="276" w:lineRule="auto"/>
        <w:ind w:left="0" w:firstLine="567"/>
        <w:jc w:val="both"/>
        <w:rPr>
          <w:rFonts w:ascii="Times New Roman" w:hAnsi="Times New Roman" w:cs="Times New Roman"/>
          <w:lang w:eastAsia="en-US"/>
        </w:rPr>
      </w:pPr>
      <w:r w:rsidRPr="00313D49">
        <w:rPr>
          <w:rFonts w:ascii="Times New Roman" w:hAnsi="Times New Roman" w:cs="Times New Roman"/>
          <w:lang w:eastAsia="en-US"/>
        </w:rPr>
        <w:t>A</w:t>
      </w:r>
      <w:r w:rsidR="00DB206B" w:rsidRPr="00313D49">
        <w:rPr>
          <w:rFonts w:ascii="Times New Roman" w:hAnsi="Times New Roman" w:cs="Times New Roman"/>
          <w:lang w:eastAsia="en-US"/>
        </w:rPr>
        <w:t>s disposições previstas nesta cláusula</w:t>
      </w:r>
      <w:r w:rsidRPr="00313D49">
        <w:rPr>
          <w:rFonts w:ascii="Times New Roman" w:hAnsi="Times New Roman" w:cs="Times New Roman"/>
          <w:lang w:eastAsia="en-US"/>
        </w:rPr>
        <w:t xml:space="preserve"> não excluem </w:t>
      </w:r>
      <w:r w:rsidR="005F7E84" w:rsidRPr="00313D49">
        <w:rPr>
          <w:rFonts w:ascii="Times New Roman" w:hAnsi="Times New Roman" w:cs="Times New Roman"/>
          <w:lang w:eastAsia="en-US"/>
        </w:rPr>
        <w:t>o</w:t>
      </w:r>
      <w:r w:rsidRPr="00313D49">
        <w:rPr>
          <w:rFonts w:ascii="Times New Roman" w:hAnsi="Times New Roman" w:cs="Times New Roman"/>
          <w:lang w:eastAsia="en-US"/>
        </w:rPr>
        <w:t xml:space="preserve"> </w:t>
      </w:r>
      <w:r w:rsidR="00DB206B" w:rsidRPr="00313D49">
        <w:rPr>
          <w:rFonts w:ascii="Times New Roman" w:hAnsi="Times New Roman" w:cs="Times New Roman"/>
          <w:lang w:eastAsia="en-US"/>
        </w:rPr>
        <w:t xml:space="preserve">disposto no Anexo IV (Guia de Fiscalização dos Contratos de Terceirização) da Instrução Normativa </w:t>
      </w:r>
      <w:r w:rsidR="00C735FB" w:rsidRPr="00313D49">
        <w:rPr>
          <w:rFonts w:ascii="Times New Roman" w:hAnsi="Times New Roman" w:cs="Times New Roman"/>
          <w:lang w:eastAsia="en-US"/>
        </w:rPr>
        <w:t xml:space="preserve">SLTI/MPOG </w:t>
      </w:r>
      <w:r w:rsidR="00DB206B" w:rsidRPr="00313D49">
        <w:rPr>
          <w:rFonts w:ascii="Times New Roman" w:hAnsi="Times New Roman" w:cs="Times New Roman"/>
          <w:lang w:eastAsia="en-US"/>
        </w:rPr>
        <w:t>nº 02, de 2008.</w:t>
      </w:r>
    </w:p>
    <w:p w:rsidR="00DB206B" w:rsidRPr="00313D49" w:rsidRDefault="00DB206B" w:rsidP="00DA1AB5">
      <w:pPr>
        <w:numPr>
          <w:ilvl w:val="1"/>
          <w:numId w:val="1"/>
        </w:numPr>
        <w:spacing w:before="120" w:after="120" w:line="276" w:lineRule="auto"/>
        <w:ind w:left="0" w:firstLine="567"/>
        <w:jc w:val="both"/>
        <w:rPr>
          <w:rFonts w:ascii="Times New Roman" w:hAnsi="Times New Roman" w:cs="Times New Roman"/>
          <w:lang w:eastAsia="en-US"/>
        </w:rPr>
      </w:pPr>
      <w:r w:rsidRPr="00313D49">
        <w:rPr>
          <w:rFonts w:ascii="Times New Roman" w:hAnsi="Times New Roman" w:cs="Times New Roman"/>
          <w:lang w:eastAsia="en-US"/>
        </w:rPr>
        <w:t>A verificação da adequação da prestação do serviço deverá ser realizada com base nos critérios previstos neste Termo de Referência.</w:t>
      </w:r>
    </w:p>
    <w:p w:rsidR="00DB206B" w:rsidRPr="00313D49" w:rsidRDefault="00DB206B" w:rsidP="00DA1AB5">
      <w:pPr>
        <w:numPr>
          <w:ilvl w:val="1"/>
          <w:numId w:val="1"/>
        </w:numPr>
        <w:spacing w:before="120" w:after="120" w:line="276" w:lineRule="auto"/>
        <w:ind w:left="0" w:firstLine="567"/>
        <w:jc w:val="both"/>
        <w:rPr>
          <w:rFonts w:ascii="Times New Roman" w:hAnsi="Times New Roman" w:cs="Times New Roman"/>
          <w:lang w:eastAsia="en-US"/>
        </w:rPr>
      </w:pPr>
      <w:r w:rsidRPr="00313D49">
        <w:rPr>
          <w:rFonts w:ascii="Times New Roman" w:hAnsi="Times New Roman" w:cs="Times New Roman"/>
          <w:lang w:eastAsia="en-US"/>
        </w:rPr>
        <w:t>A execução dos contratos deverá ser acompanhada e fiscalizada por meio de instrumentos de controle, que compreendam a mensuração dos aspectos</w:t>
      </w:r>
      <w:r w:rsidR="004E7BEB" w:rsidRPr="00313D49">
        <w:rPr>
          <w:rFonts w:ascii="Times New Roman" w:hAnsi="Times New Roman" w:cs="Times New Roman"/>
          <w:lang w:eastAsia="en-US"/>
        </w:rPr>
        <w:t xml:space="preserve"> mencionados no art. 34 da Instrução Normativa SLTI/MPOG nº 02, de 2008, quando for o caso.</w:t>
      </w:r>
    </w:p>
    <w:p w:rsidR="00DB206B" w:rsidRPr="00313D49" w:rsidRDefault="00DB206B" w:rsidP="00DA1AB5">
      <w:pPr>
        <w:numPr>
          <w:ilvl w:val="1"/>
          <w:numId w:val="1"/>
        </w:numPr>
        <w:spacing w:before="120" w:after="120" w:line="276" w:lineRule="auto"/>
        <w:ind w:left="0" w:firstLine="567"/>
        <w:jc w:val="both"/>
        <w:rPr>
          <w:rFonts w:ascii="Times New Roman" w:hAnsi="Times New Roman" w:cs="Times New Roman"/>
          <w:lang w:eastAsia="en-US"/>
        </w:rPr>
      </w:pPr>
      <w:r w:rsidRPr="00313D49">
        <w:rPr>
          <w:rFonts w:ascii="Times New Roman" w:hAnsi="Times New Roman" w:cs="Times New Roman"/>
          <w:lang w:eastAsia="en-US"/>
        </w:rPr>
        <w:t xml:space="preserve">O fiscal ou gestor do contrato, ao verificar que houve </w:t>
      </w:r>
      <w:proofErr w:type="spellStart"/>
      <w:r w:rsidRPr="00313D49">
        <w:rPr>
          <w:rFonts w:ascii="Times New Roman" w:hAnsi="Times New Roman" w:cs="Times New Roman"/>
          <w:lang w:eastAsia="en-US"/>
        </w:rPr>
        <w:t>subdimensionamento</w:t>
      </w:r>
      <w:proofErr w:type="spellEnd"/>
      <w:r w:rsidRPr="00313D49">
        <w:rPr>
          <w:rFonts w:ascii="Times New Roman" w:hAnsi="Times New Roman" w:cs="Times New Roman"/>
          <w:lang w:eastAsia="en-US"/>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DB206B" w:rsidRPr="00313D49" w:rsidRDefault="00DB206B" w:rsidP="00DA1AB5">
      <w:pPr>
        <w:numPr>
          <w:ilvl w:val="1"/>
          <w:numId w:val="1"/>
        </w:numPr>
        <w:spacing w:before="120" w:after="120" w:line="276" w:lineRule="auto"/>
        <w:ind w:left="0" w:firstLine="567"/>
        <w:jc w:val="both"/>
        <w:rPr>
          <w:rFonts w:ascii="Times New Roman" w:hAnsi="Times New Roman" w:cs="Times New Roman"/>
          <w:lang w:eastAsia="en-US"/>
        </w:rPr>
      </w:pPr>
      <w:r w:rsidRPr="00313D49">
        <w:rPr>
          <w:rFonts w:ascii="Times New Roman" w:hAnsi="Times New Roman" w:cs="Times New Roman"/>
          <w:lang w:eastAsia="en-US"/>
        </w:rPr>
        <w:t xml:space="preserve">A conformidade do material a ser utilizado na execução dos serviços deverá ser verificada juntamente com o documento da </w:t>
      </w:r>
      <w:r w:rsidR="00D52359" w:rsidRPr="00313D49">
        <w:rPr>
          <w:rFonts w:ascii="Times New Roman" w:hAnsi="Times New Roman" w:cs="Times New Roman"/>
          <w:lang w:eastAsia="en-US"/>
        </w:rPr>
        <w:t>Contratada</w:t>
      </w:r>
      <w:r w:rsidRPr="00313D49">
        <w:rPr>
          <w:rFonts w:ascii="Times New Roman" w:hAnsi="Times New Roman" w:cs="Times New Roman"/>
          <w:lang w:eastAsia="en-US"/>
        </w:rPr>
        <w:t xml:space="preserve"> que contenha a relação detalhada dos mesmos, de acordo com o estabelecido n</w:t>
      </w:r>
      <w:r w:rsidR="00DB3D26" w:rsidRPr="00313D49">
        <w:rPr>
          <w:rFonts w:ascii="Times New Roman" w:hAnsi="Times New Roman" w:cs="Times New Roman"/>
          <w:lang w:eastAsia="en-US"/>
        </w:rPr>
        <w:t>este</w:t>
      </w:r>
      <w:r w:rsidRPr="00313D49">
        <w:rPr>
          <w:rFonts w:ascii="Times New Roman" w:hAnsi="Times New Roman" w:cs="Times New Roman"/>
          <w:lang w:eastAsia="en-US"/>
        </w:rPr>
        <w:t xml:space="preserve"> Termo de Referência e na proposta, informando as respectivas quantidades e especificações técnicas, tais como: marca, qualidade e forma de uso.</w:t>
      </w:r>
    </w:p>
    <w:p w:rsidR="00DB206B" w:rsidRPr="00313D49" w:rsidRDefault="00DB206B" w:rsidP="00DA1AB5">
      <w:pPr>
        <w:numPr>
          <w:ilvl w:val="1"/>
          <w:numId w:val="1"/>
        </w:numPr>
        <w:spacing w:before="120" w:after="120" w:line="276" w:lineRule="auto"/>
        <w:ind w:left="0" w:firstLine="567"/>
        <w:jc w:val="both"/>
        <w:rPr>
          <w:rFonts w:ascii="Times New Roman" w:hAnsi="Times New Roman" w:cs="Times New Roman"/>
          <w:lang w:eastAsia="en-US"/>
        </w:rPr>
      </w:pPr>
      <w:r w:rsidRPr="00313D49">
        <w:rPr>
          <w:rFonts w:ascii="Times New Roman" w:hAnsi="Times New Roman" w:cs="Times New Roman"/>
          <w:lang w:eastAsia="en-US"/>
        </w:rPr>
        <w:t>O</w:t>
      </w:r>
      <w:r w:rsidR="00DB3D26" w:rsidRPr="00313D49">
        <w:rPr>
          <w:rFonts w:ascii="Times New Roman" w:hAnsi="Times New Roman" w:cs="Times New Roman"/>
          <w:lang w:eastAsia="en-US"/>
        </w:rPr>
        <w:t xml:space="preserve"> </w:t>
      </w:r>
      <w:r w:rsidRPr="00313D49">
        <w:rPr>
          <w:rFonts w:ascii="Times New Roman" w:hAnsi="Times New Roman" w:cs="Times New Roman"/>
          <w:lang w:eastAsia="en-US"/>
        </w:rPr>
        <w:t xml:space="preserve">representante da </w:t>
      </w:r>
      <w:r w:rsidR="00D52359" w:rsidRPr="00313D49">
        <w:rPr>
          <w:rFonts w:ascii="Times New Roman" w:hAnsi="Times New Roman" w:cs="Times New Roman"/>
          <w:lang w:eastAsia="en-US"/>
        </w:rPr>
        <w:t>Contratante</w:t>
      </w:r>
      <w:r w:rsidRPr="00313D49">
        <w:rPr>
          <w:rFonts w:ascii="Times New Roman" w:hAnsi="Times New Roman" w:cs="Times New Roman"/>
          <w:lang w:eastAsia="en-US"/>
        </w:rPr>
        <w:t xml:space="preserve"> deverá promover o registro das ocorrências verificadas, adotando as providências necessárias ao fiel cumprimento das cláusulas contratuais, conforme o disposto nos §§ 1º e 2º do art. 67 da Lei nº 8.666, de 1993.</w:t>
      </w:r>
    </w:p>
    <w:p w:rsidR="00C11C58" w:rsidRPr="00313D49" w:rsidRDefault="002D656F" w:rsidP="00DA1AB5">
      <w:pPr>
        <w:numPr>
          <w:ilvl w:val="1"/>
          <w:numId w:val="1"/>
        </w:numPr>
        <w:spacing w:before="120" w:after="120" w:line="276" w:lineRule="auto"/>
        <w:ind w:left="0" w:firstLine="567"/>
        <w:jc w:val="both"/>
        <w:rPr>
          <w:rFonts w:ascii="Times New Roman" w:hAnsi="Times New Roman" w:cs="Times New Roman"/>
          <w:lang w:eastAsia="en-US"/>
        </w:rPr>
      </w:pPr>
      <w:r w:rsidRPr="00313D49">
        <w:rPr>
          <w:rFonts w:ascii="Times New Roman" w:hAnsi="Times New Roman" w:cs="Times New Roman"/>
          <w:lang w:eastAsia="en-US"/>
        </w:rPr>
        <w:t xml:space="preserve">Na fiscalização do cumprimento das obrigações trabalhistas e sociais nas contratações com dedicação exclusiva dos trabalhadores da contratada, exigir-se-á, dentre outras, as comprovações </w:t>
      </w:r>
      <w:r w:rsidR="00C11C58" w:rsidRPr="00313D49">
        <w:rPr>
          <w:rFonts w:ascii="Times New Roman" w:hAnsi="Times New Roman" w:cs="Times New Roman"/>
          <w:lang w:eastAsia="en-US"/>
        </w:rPr>
        <w:t>previstas no §5º do art. 34 da Instrução Normativa SLTI/MPOG nº 02, de 2008.</w:t>
      </w:r>
    </w:p>
    <w:p w:rsidR="00DD3355" w:rsidRPr="00585D0F" w:rsidRDefault="00B359DE" w:rsidP="00DA1AB5">
      <w:pPr>
        <w:numPr>
          <w:ilvl w:val="1"/>
          <w:numId w:val="1"/>
        </w:numPr>
        <w:spacing w:before="120" w:after="120" w:line="276" w:lineRule="auto"/>
        <w:ind w:left="0" w:firstLine="567"/>
        <w:jc w:val="both"/>
        <w:rPr>
          <w:rFonts w:ascii="Times New Roman" w:hAnsi="Times New Roman" w:cs="Times New Roman"/>
          <w:lang w:eastAsia="en-US"/>
        </w:rPr>
      </w:pPr>
      <w:r w:rsidRPr="00585D0F">
        <w:rPr>
          <w:rFonts w:ascii="Times New Roman" w:hAnsi="Times New Roman" w:cs="Times New Roman"/>
          <w:lang w:eastAsia="en-US"/>
        </w:rPr>
        <w:t>O fiscal do contrato também poderá solicitar ao preposto que forneça</w:t>
      </w:r>
      <w:r w:rsidR="00DD3355" w:rsidRPr="00585D0F">
        <w:rPr>
          <w:rFonts w:ascii="Times New Roman" w:hAnsi="Times New Roman" w:cs="Times New Roman"/>
          <w:lang w:eastAsia="en-US"/>
        </w:rPr>
        <w:t xml:space="preserve"> os seguintes documentos: a) extrato da conta do INSS e do FGTS de qualquer empregado, a critério da Administração contratante; b) cópia da folha de pagamento analítica de qualquer mês da prestação dos serviços, em que conste como tomador o órgão ou entidade contratante; c) cópia dos contracheques dos empregados relativos a qualquer </w:t>
      </w:r>
      <w:r w:rsidR="00DD3355" w:rsidRPr="00585D0F">
        <w:rPr>
          <w:rFonts w:ascii="Times New Roman" w:hAnsi="Times New Roman" w:cs="Times New Roman"/>
          <w:lang w:eastAsia="en-US"/>
        </w:rPr>
        <w:lastRenderedPageBreak/>
        <w:t xml:space="preserve">mês da prestação dos serviços ou, ainda, quando necessário, cópia de recibos de depósitos bancários; d) comprovantes de entrega de benefícios suplementares (vale-transporte, vale alimentação, entre outros), a que estiver obrigada por força de lei ou de convenção ou acordo coletivo de trabalho, relativos a qualquer mês da prestação dos serviços e de qualquer empregado; e </w:t>
      </w:r>
      <w:proofErr w:type="spellStart"/>
      <w:r w:rsidR="00DD3355" w:rsidRPr="00585D0F">
        <w:rPr>
          <w:rFonts w:ascii="Times New Roman" w:hAnsi="Times New Roman" w:cs="Times New Roman"/>
          <w:lang w:eastAsia="en-US"/>
        </w:rPr>
        <w:t>e</w:t>
      </w:r>
      <w:proofErr w:type="spellEnd"/>
      <w:r w:rsidR="00DD3355" w:rsidRPr="00585D0F">
        <w:rPr>
          <w:rFonts w:ascii="Times New Roman" w:hAnsi="Times New Roman" w:cs="Times New Roman"/>
          <w:lang w:eastAsia="en-US"/>
        </w:rPr>
        <w:t>) comprovantes de realização de eventuais cursos de treinamento e reciclagem que forem exigidos por lei ou pelo contrato;</w:t>
      </w:r>
    </w:p>
    <w:p w:rsidR="00F07489" w:rsidRPr="00585D0F" w:rsidRDefault="00F07489" w:rsidP="00DA1AB5">
      <w:pPr>
        <w:pStyle w:val="PargrafodaLista"/>
        <w:numPr>
          <w:ilvl w:val="2"/>
          <w:numId w:val="1"/>
        </w:numPr>
        <w:spacing w:before="120" w:after="120" w:line="276" w:lineRule="auto"/>
        <w:ind w:left="1135" w:hanging="284"/>
        <w:contextualSpacing w:val="0"/>
        <w:jc w:val="both"/>
        <w:rPr>
          <w:rFonts w:ascii="Times New Roman" w:hAnsi="Times New Roman" w:cs="Times New Roman"/>
          <w:lang w:eastAsia="en-US"/>
        </w:rPr>
      </w:pPr>
      <w:r w:rsidRPr="00585D0F">
        <w:rPr>
          <w:rFonts w:ascii="Times New Roman" w:hAnsi="Times New Roman" w:cs="Times New Roman"/>
          <w:lang w:eastAsia="en-US"/>
        </w:rPr>
        <w:t xml:space="preserve">Tal solicitação será realizada periodicamente, por amostragem, isto é, abrangendo, a cada ocasião, determinado quantitativo de empregados, de modo que, ao final de 12 (doze) meses de execução contratual, todos ou a maior parte dos empregados alocados tenham sido abrangidos ao menos uma vez. </w:t>
      </w:r>
    </w:p>
    <w:p w:rsidR="00F07489" w:rsidRPr="00585D0F" w:rsidRDefault="000F411A" w:rsidP="00DA1AB5">
      <w:pPr>
        <w:pStyle w:val="PargrafodaLista"/>
        <w:numPr>
          <w:ilvl w:val="2"/>
          <w:numId w:val="1"/>
        </w:numPr>
        <w:spacing w:before="120" w:after="120" w:line="276" w:lineRule="auto"/>
        <w:ind w:left="1135" w:hanging="284"/>
        <w:contextualSpacing w:val="0"/>
        <w:jc w:val="both"/>
        <w:rPr>
          <w:rFonts w:ascii="Times New Roman" w:hAnsi="Times New Roman" w:cs="Times New Roman"/>
          <w:lang w:eastAsia="en-US"/>
        </w:rPr>
      </w:pPr>
      <w:r w:rsidRPr="00585D0F">
        <w:rPr>
          <w:rFonts w:ascii="Times New Roman" w:hAnsi="Times New Roman" w:cs="Times New Roman"/>
          <w:lang w:eastAsia="en-US"/>
        </w:rPr>
        <w:t xml:space="preserve"> </w:t>
      </w:r>
      <w:r w:rsidR="00F07489" w:rsidRPr="00585D0F">
        <w:rPr>
          <w:rFonts w:ascii="Times New Roman" w:hAnsi="Times New Roman" w:cs="Times New Roman"/>
          <w:lang w:eastAsia="en-US"/>
        </w:rPr>
        <w:t xml:space="preserve">Para tanto, conforme previsto </w:t>
      </w:r>
      <w:r w:rsidR="004536C6" w:rsidRPr="00585D0F">
        <w:rPr>
          <w:rFonts w:ascii="Times New Roman" w:hAnsi="Times New Roman" w:cs="Times New Roman"/>
          <w:lang w:eastAsia="en-US"/>
        </w:rPr>
        <w:t>neste</w:t>
      </w:r>
      <w:r w:rsidR="00F07489" w:rsidRPr="00585D0F">
        <w:rPr>
          <w:rFonts w:ascii="Times New Roman" w:hAnsi="Times New Roman" w:cs="Times New Roman"/>
          <w:lang w:eastAsia="en-US"/>
        </w:rPr>
        <w:t xml:space="preserve"> Termo de Referência, a empresa deverá instruir seus empregados, no início da execução contratual, quanto à obtenção de tais informações, bem como oferecer os meios necessários para que obtenham tais extratos, preferencialmente por meio eletrônico, quando disponível.</w:t>
      </w:r>
    </w:p>
    <w:p w:rsidR="00C351D1" w:rsidRPr="00585D0F" w:rsidRDefault="00F07489" w:rsidP="00DA1AB5">
      <w:pPr>
        <w:pStyle w:val="PargrafodaLista"/>
        <w:numPr>
          <w:ilvl w:val="2"/>
          <w:numId w:val="1"/>
        </w:numPr>
        <w:spacing w:before="120" w:after="120" w:line="276" w:lineRule="auto"/>
        <w:ind w:left="1135" w:hanging="284"/>
        <w:contextualSpacing w:val="0"/>
        <w:jc w:val="both"/>
        <w:rPr>
          <w:rFonts w:ascii="Times New Roman" w:hAnsi="Times New Roman" w:cs="Times New Roman"/>
          <w:lang w:eastAsia="en-US"/>
        </w:rPr>
      </w:pPr>
      <w:r w:rsidRPr="00585D0F">
        <w:rPr>
          <w:rFonts w:ascii="Times New Roman" w:hAnsi="Times New Roman" w:cs="Times New Roman"/>
          <w:lang w:eastAsia="en-US"/>
        </w:rPr>
        <w:t xml:space="preserve">Os empregados também deverão ser orientados a realizar tais verificações periodicamente e comunicar ao fiscal do contrato qualquer irregularidade, independentemente de solicitação por parte da fiscalização. </w:t>
      </w:r>
    </w:p>
    <w:p w:rsidR="00AE6315" w:rsidRPr="00585D0F" w:rsidRDefault="00AE6315" w:rsidP="00DA1AB5">
      <w:pPr>
        <w:numPr>
          <w:ilvl w:val="1"/>
          <w:numId w:val="1"/>
        </w:numPr>
        <w:spacing w:before="120" w:after="120" w:line="276" w:lineRule="auto"/>
        <w:ind w:left="0" w:firstLine="567"/>
        <w:jc w:val="both"/>
        <w:rPr>
          <w:rFonts w:ascii="Times New Roman" w:hAnsi="Times New Roman" w:cs="Times New Roman"/>
          <w:lang w:eastAsia="en-US"/>
        </w:rPr>
      </w:pPr>
      <w:r w:rsidRPr="00585D0F">
        <w:rPr>
          <w:rFonts w:ascii="Times New Roman" w:hAnsi="Times New Roman" w:cs="Times New Roman"/>
          <w:lang w:eastAsia="en-US"/>
        </w:rPr>
        <w:t xml:space="preserve">O fiscal do contrato </w:t>
      </w:r>
      <w:r w:rsidR="00A22DFD" w:rsidRPr="00585D0F">
        <w:rPr>
          <w:rFonts w:ascii="Times New Roman" w:hAnsi="Times New Roman" w:cs="Times New Roman"/>
          <w:lang w:eastAsia="en-US"/>
        </w:rPr>
        <w:t xml:space="preserve">poderá </w:t>
      </w:r>
      <w:r w:rsidRPr="00585D0F">
        <w:rPr>
          <w:rFonts w:ascii="Times New Roman" w:hAnsi="Times New Roman" w:cs="Times New Roman"/>
          <w:lang w:eastAsia="en-US"/>
        </w:rPr>
        <w:t xml:space="preserve">solicitar ao preposto os </w:t>
      </w:r>
      <w:r w:rsidRPr="00585D0F">
        <w:rPr>
          <w:rFonts w:ascii="Times New Roman" w:eastAsia="Calibri" w:hAnsi="Times New Roman" w:cs="Times New Roman"/>
          <w:lang w:eastAsia="en-US"/>
        </w:rPr>
        <w:t>documentos comprobatórios da realização do pagamento de vale-transporte e auxilio alimentação</w:t>
      </w:r>
      <w:r w:rsidRPr="00585D0F">
        <w:rPr>
          <w:rFonts w:ascii="Times New Roman" w:hAnsi="Times New Roman" w:cs="Times New Roman"/>
          <w:lang w:eastAsia="en-US"/>
        </w:rPr>
        <w:t xml:space="preserve"> em nome dos empregados, relativos ao período de execução contratual, para fins de conferência pela fiscalização</w:t>
      </w:r>
      <w:r w:rsidR="00A22DFD" w:rsidRPr="00585D0F">
        <w:rPr>
          <w:rFonts w:ascii="Times New Roman" w:hAnsi="Times New Roman" w:cs="Times New Roman"/>
          <w:lang w:eastAsia="en-US"/>
        </w:rPr>
        <w:t>.</w:t>
      </w:r>
    </w:p>
    <w:p w:rsidR="00AE6315" w:rsidRPr="00585D0F" w:rsidRDefault="00AE6315" w:rsidP="00DA1AB5">
      <w:pPr>
        <w:pStyle w:val="PargrafodaLista"/>
        <w:numPr>
          <w:ilvl w:val="2"/>
          <w:numId w:val="1"/>
        </w:numPr>
        <w:spacing w:before="120" w:after="120" w:line="276" w:lineRule="auto"/>
        <w:ind w:left="1135" w:hanging="284"/>
        <w:contextualSpacing w:val="0"/>
        <w:jc w:val="both"/>
        <w:rPr>
          <w:rFonts w:ascii="Times New Roman" w:hAnsi="Times New Roman" w:cs="Times New Roman"/>
          <w:lang w:eastAsia="en-US"/>
        </w:rPr>
      </w:pPr>
      <w:r w:rsidRPr="00585D0F">
        <w:rPr>
          <w:rFonts w:ascii="Times New Roman" w:hAnsi="Times New Roman" w:cs="Times New Roman"/>
          <w:lang w:eastAsia="en-US"/>
        </w:rPr>
        <w:t xml:space="preserve">Tal solicitação será realizada periodicamente, inclusive </w:t>
      </w:r>
      <w:r w:rsidR="009526AF" w:rsidRPr="00313D49">
        <w:rPr>
          <w:rFonts w:ascii="Times New Roman" w:hAnsi="Times New Roman" w:cs="Times New Roman"/>
          <w:lang w:eastAsia="en-US"/>
        </w:rPr>
        <w:t>por amostragem</w:t>
      </w:r>
      <w:r w:rsidRPr="00585D0F">
        <w:rPr>
          <w:rFonts w:ascii="Times New Roman" w:hAnsi="Times New Roman" w:cs="Times New Roman"/>
          <w:lang w:eastAsia="en-US"/>
        </w:rPr>
        <w:t xml:space="preserve">, isto é, abrangendo, a cada ocasião, determinado quantitativo de empregados, de modo que, ao final de 12 (doze) meses de execução contratual, todos ou a maior parte dos empregados alocados tenham sido abrangidos ao menos uma vez. </w:t>
      </w:r>
    </w:p>
    <w:p w:rsidR="00DB206B" w:rsidRPr="00313D49" w:rsidRDefault="00DB206B" w:rsidP="00DA1AB5">
      <w:pPr>
        <w:numPr>
          <w:ilvl w:val="1"/>
          <w:numId w:val="1"/>
        </w:numPr>
        <w:spacing w:before="120" w:after="120" w:line="276" w:lineRule="auto"/>
        <w:ind w:left="0" w:firstLine="851"/>
        <w:jc w:val="both"/>
        <w:rPr>
          <w:rFonts w:ascii="Times New Roman" w:hAnsi="Times New Roman" w:cs="Times New Roman"/>
          <w:lang w:eastAsia="en-US"/>
        </w:rPr>
      </w:pPr>
      <w:r w:rsidRPr="00313D49">
        <w:rPr>
          <w:rFonts w:ascii="Times New Roman" w:hAnsi="Times New Roman" w:cs="Times New Roman"/>
          <w:lang w:eastAsia="en-US"/>
        </w:rPr>
        <w:t xml:space="preserve">O descumprimento total ou parcial das demais obrigações e responsabilidades assumidas pela </w:t>
      </w:r>
      <w:r w:rsidR="00D52359" w:rsidRPr="00313D49">
        <w:rPr>
          <w:rFonts w:ascii="Times New Roman" w:hAnsi="Times New Roman" w:cs="Times New Roman"/>
          <w:lang w:eastAsia="en-US"/>
        </w:rPr>
        <w:t>C</w:t>
      </w:r>
      <w:r w:rsidR="002A08C8" w:rsidRPr="00313D49">
        <w:rPr>
          <w:rFonts w:ascii="Times New Roman" w:hAnsi="Times New Roman" w:cs="Times New Roman"/>
          <w:lang w:eastAsia="en-US"/>
        </w:rPr>
        <w:t>ontratada</w:t>
      </w:r>
      <w:r w:rsidR="001D5915" w:rsidRPr="00313D49">
        <w:rPr>
          <w:rFonts w:ascii="Times New Roman" w:hAnsi="Times New Roman" w:cs="Times New Roman"/>
          <w:lang w:eastAsia="en-US"/>
        </w:rPr>
        <w:t>, incluindo o descumprimento das obrigações trabalhistas ou a não manutenção das condições de habilitação,</w:t>
      </w:r>
      <w:r w:rsidRPr="00313D49">
        <w:rPr>
          <w:rFonts w:ascii="Times New Roman" w:hAnsi="Times New Roman" w:cs="Times New Roman"/>
          <w:lang w:eastAsia="en-US"/>
        </w:rPr>
        <w:t xml:space="preserve"> ensejará a aplicação de sanções administrativas, previstas no instrumento convocatório e na legislação vigente, podendo culminar em rescisão contratual, conforme disposto nos artigos 77 e 8</w:t>
      </w:r>
      <w:r w:rsidR="002A08C8" w:rsidRPr="00313D49">
        <w:rPr>
          <w:rFonts w:ascii="Times New Roman" w:hAnsi="Times New Roman" w:cs="Times New Roman"/>
          <w:lang w:eastAsia="en-US"/>
        </w:rPr>
        <w:t>0</w:t>
      </w:r>
      <w:r w:rsidRPr="00313D49">
        <w:rPr>
          <w:rFonts w:ascii="Times New Roman" w:hAnsi="Times New Roman" w:cs="Times New Roman"/>
          <w:lang w:eastAsia="en-US"/>
        </w:rPr>
        <w:t xml:space="preserve"> da Lei nº 8.666, de 1993.</w:t>
      </w:r>
    </w:p>
    <w:p w:rsidR="00DB206B" w:rsidRPr="00313D49" w:rsidRDefault="00DB206B" w:rsidP="00DA1AB5">
      <w:pPr>
        <w:numPr>
          <w:ilvl w:val="1"/>
          <w:numId w:val="1"/>
        </w:numPr>
        <w:spacing w:before="120" w:after="120" w:line="276" w:lineRule="auto"/>
        <w:ind w:left="0" w:firstLine="567"/>
        <w:jc w:val="both"/>
        <w:rPr>
          <w:rFonts w:ascii="Times New Roman" w:hAnsi="Times New Roman" w:cs="Times New Roman"/>
          <w:lang w:eastAsia="en-US"/>
        </w:rPr>
      </w:pPr>
      <w:r w:rsidRPr="00313D49">
        <w:rPr>
          <w:rFonts w:ascii="Times New Roman" w:hAnsi="Times New Roman" w:cs="Times New Roman"/>
          <w:lang w:eastAsia="en-US"/>
        </w:rPr>
        <w:t xml:space="preserve">O contrato só será considerado integralmente cumprido após a comprovação, pela </w:t>
      </w:r>
      <w:r w:rsidR="00D52359" w:rsidRPr="00313D49">
        <w:rPr>
          <w:rFonts w:ascii="Times New Roman" w:hAnsi="Times New Roman" w:cs="Times New Roman"/>
          <w:lang w:eastAsia="en-US"/>
        </w:rPr>
        <w:t>C</w:t>
      </w:r>
      <w:r w:rsidR="002A08C8" w:rsidRPr="00313D49">
        <w:rPr>
          <w:rFonts w:ascii="Times New Roman" w:hAnsi="Times New Roman" w:cs="Times New Roman"/>
          <w:lang w:eastAsia="en-US"/>
        </w:rPr>
        <w:t>ontratada</w:t>
      </w:r>
      <w:r w:rsidRPr="00313D49">
        <w:rPr>
          <w:rFonts w:ascii="Times New Roman" w:hAnsi="Times New Roman" w:cs="Times New Roman"/>
          <w:lang w:eastAsia="en-US"/>
        </w:rPr>
        <w:t>, do pagamento de todas as obrigações trabalhistas, sociais e previdenciárias referentes à mão</w:t>
      </w:r>
      <w:r w:rsidR="002A08C8" w:rsidRPr="00313D49">
        <w:rPr>
          <w:rFonts w:ascii="Times New Roman" w:hAnsi="Times New Roman" w:cs="Times New Roman"/>
          <w:lang w:eastAsia="en-US"/>
        </w:rPr>
        <w:t xml:space="preserve"> </w:t>
      </w:r>
      <w:r w:rsidRPr="00313D49">
        <w:rPr>
          <w:rFonts w:ascii="Times New Roman" w:hAnsi="Times New Roman" w:cs="Times New Roman"/>
          <w:lang w:eastAsia="en-US"/>
        </w:rPr>
        <w:t>de</w:t>
      </w:r>
      <w:r w:rsidR="002A08C8" w:rsidRPr="00313D49">
        <w:rPr>
          <w:rFonts w:ascii="Times New Roman" w:hAnsi="Times New Roman" w:cs="Times New Roman"/>
          <w:lang w:eastAsia="en-US"/>
        </w:rPr>
        <w:t xml:space="preserve"> </w:t>
      </w:r>
      <w:r w:rsidRPr="00313D49">
        <w:rPr>
          <w:rFonts w:ascii="Times New Roman" w:hAnsi="Times New Roman" w:cs="Times New Roman"/>
          <w:lang w:eastAsia="en-US"/>
        </w:rPr>
        <w:t>obra alocada em sua execução, inclusive quanto às verbas rescisórias.</w:t>
      </w:r>
    </w:p>
    <w:p w:rsidR="00DB206B" w:rsidRPr="00313D49" w:rsidRDefault="00DB206B" w:rsidP="00DA1AB5">
      <w:pPr>
        <w:numPr>
          <w:ilvl w:val="1"/>
          <w:numId w:val="1"/>
        </w:numPr>
        <w:spacing w:before="120" w:after="120" w:line="276" w:lineRule="auto"/>
        <w:ind w:left="0" w:firstLine="567"/>
        <w:jc w:val="both"/>
        <w:rPr>
          <w:rFonts w:ascii="Times New Roman" w:hAnsi="Times New Roman" w:cs="Times New Roman"/>
          <w:lang w:eastAsia="en-US"/>
        </w:rPr>
      </w:pPr>
      <w:r w:rsidRPr="00313D49">
        <w:rPr>
          <w:rFonts w:ascii="Times New Roman" w:hAnsi="Times New Roman" w:cs="Times New Roman"/>
          <w:lang w:eastAsia="en-US"/>
        </w:rPr>
        <w:lastRenderedPageBreak/>
        <w:t xml:space="preserve">A fiscalização de que trata esta cláusula não exclui nem reduz a responsabilidade da </w:t>
      </w:r>
      <w:r w:rsidR="00D52359" w:rsidRPr="00313D49">
        <w:rPr>
          <w:rFonts w:ascii="Times New Roman" w:hAnsi="Times New Roman" w:cs="Times New Roman"/>
          <w:lang w:eastAsia="en-US"/>
        </w:rPr>
        <w:t>C</w:t>
      </w:r>
      <w:r w:rsidR="002A08C8" w:rsidRPr="00313D49">
        <w:rPr>
          <w:rFonts w:ascii="Times New Roman" w:hAnsi="Times New Roman" w:cs="Times New Roman"/>
          <w:lang w:eastAsia="en-US"/>
        </w:rPr>
        <w:t>ontratada</w:t>
      </w:r>
      <w:r w:rsidRPr="00313D49">
        <w:rPr>
          <w:rFonts w:ascii="Times New Roman" w:hAnsi="Times New Roman" w:cs="Times New Roman"/>
          <w:lang w:eastAsia="en-US"/>
        </w:rPr>
        <w:t xml:space="preserve">, inclusive perante terceiros, por qualquer irregularidade, ainda que resultante de imperfeições técnicas, vícios redibitórios, ou emprego de material inadequado ou de qualidade inferior e, na ocorrência desta, não implica em </w:t>
      </w:r>
      <w:r w:rsidR="00634991" w:rsidRPr="00313D49">
        <w:rPr>
          <w:rFonts w:ascii="Times New Roman" w:hAnsi="Times New Roman" w:cs="Times New Roman"/>
          <w:lang w:eastAsia="en-US"/>
        </w:rPr>
        <w:t>corresponsabilidade</w:t>
      </w:r>
      <w:r w:rsidRPr="00313D49">
        <w:rPr>
          <w:rFonts w:ascii="Times New Roman" w:hAnsi="Times New Roman" w:cs="Times New Roman"/>
          <w:lang w:eastAsia="en-US"/>
        </w:rPr>
        <w:t xml:space="preserve"> da </w:t>
      </w:r>
      <w:r w:rsidR="00D52359" w:rsidRPr="00313D49">
        <w:rPr>
          <w:rFonts w:ascii="Times New Roman" w:hAnsi="Times New Roman" w:cs="Times New Roman"/>
          <w:lang w:eastAsia="en-US"/>
        </w:rPr>
        <w:t>C</w:t>
      </w:r>
      <w:r w:rsidR="002A08C8" w:rsidRPr="00313D49">
        <w:rPr>
          <w:rFonts w:ascii="Times New Roman" w:hAnsi="Times New Roman" w:cs="Times New Roman"/>
          <w:lang w:eastAsia="en-US"/>
        </w:rPr>
        <w:t>ontratante</w:t>
      </w:r>
      <w:r w:rsidRPr="00313D49">
        <w:rPr>
          <w:rFonts w:ascii="Times New Roman" w:hAnsi="Times New Roman" w:cs="Times New Roman"/>
          <w:lang w:eastAsia="en-US"/>
        </w:rPr>
        <w:t xml:space="preserve"> ou de seus agentes e prepostos, de conformidade com o art. 70 da Lei nº 8.666, de 1993.</w:t>
      </w:r>
    </w:p>
    <w:p w:rsidR="00DD3355" w:rsidRPr="00585D0F" w:rsidRDefault="00DD3355" w:rsidP="00DA1AB5">
      <w:pPr>
        <w:numPr>
          <w:ilvl w:val="1"/>
          <w:numId w:val="1"/>
        </w:numPr>
        <w:spacing w:before="120" w:after="120" w:line="276" w:lineRule="auto"/>
        <w:ind w:left="0" w:firstLine="567"/>
        <w:jc w:val="both"/>
        <w:rPr>
          <w:rFonts w:ascii="Times New Roman" w:hAnsi="Times New Roman" w:cs="Times New Roman"/>
          <w:lang w:eastAsia="en-US"/>
        </w:rPr>
      </w:pPr>
      <w:r w:rsidRPr="00585D0F">
        <w:rPr>
          <w:rFonts w:ascii="Times New Roman" w:hAnsi="Times New Roman" w:cs="Times New Roman"/>
          <w:lang w:eastAsia="en-US"/>
        </w:rPr>
        <w:t xml:space="preserve">Por ocasião do encerramento da prestação dos serviços ou em razão da dispensa de empregado vinculado à execução contratual, a contratada deverá entregar no prazo de </w:t>
      </w:r>
      <w:r w:rsidR="002A53C7">
        <w:rPr>
          <w:rFonts w:ascii="Times New Roman" w:hAnsi="Times New Roman" w:cs="Times New Roman"/>
          <w:lang w:eastAsia="en-US"/>
        </w:rPr>
        <w:t>15</w:t>
      </w:r>
      <w:r w:rsidRPr="00585D0F">
        <w:rPr>
          <w:rFonts w:ascii="Times New Roman" w:hAnsi="Times New Roman" w:cs="Times New Roman"/>
          <w:lang w:eastAsia="en-US"/>
        </w:rPr>
        <w:t xml:space="preserve"> dias a seguinte documentação pertinente a cada trabalhador: a) termos de rescisão dos contratos de trabalho dos empregados prestadores de serviço, devidamente homologados, quando exigível pelo sindicato da categoria; b) guias de recolhimento da contribuição previdenciária e do FGTS, referentes às rescisões contratuais; c) extratos dos depósitos efetuados nas contas vinculadas individuais do FGTS de cada empregado dispensado; e d) exames médicos </w:t>
      </w:r>
      <w:proofErr w:type="spellStart"/>
      <w:r w:rsidRPr="00585D0F">
        <w:rPr>
          <w:rFonts w:ascii="Times New Roman" w:hAnsi="Times New Roman" w:cs="Times New Roman"/>
          <w:lang w:eastAsia="en-US"/>
        </w:rPr>
        <w:t>demissionais</w:t>
      </w:r>
      <w:proofErr w:type="spellEnd"/>
      <w:r w:rsidRPr="00585D0F">
        <w:rPr>
          <w:rFonts w:ascii="Times New Roman" w:hAnsi="Times New Roman" w:cs="Times New Roman"/>
          <w:lang w:eastAsia="en-US"/>
        </w:rPr>
        <w:t xml:space="preserve"> dos empregados dispensados.</w:t>
      </w:r>
    </w:p>
    <w:p w:rsidR="00DD1991" w:rsidRDefault="00634991" w:rsidP="00DD1991">
      <w:pPr>
        <w:numPr>
          <w:ilvl w:val="1"/>
          <w:numId w:val="1"/>
        </w:numPr>
        <w:spacing w:before="120" w:after="120" w:line="276" w:lineRule="auto"/>
        <w:ind w:left="0" w:firstLine="567"/>
        <w:jc w:val="both"/>
        <w:rPr>
          <w:rFonts w:ascii="Times New Roman" w:hAnsi="Times New Roman" w:cs="Times New Roman"/>
          <w:lang w:eastAsia="en-US"/>
        </w:rPr>
      </w:pPr>
      <w:r w:rsidRPr="00585D0F">
        <w:rPr>
          <w:rFonts w:ascii="Times New Roman" w:hAnsi="Times New Roman" w:cs="Times New Roman"/>
          <w:lang w:eastAsia="en-US"/>
        </w:rPr>
        <w:t>Os documentos necessários à comprovação do cumprimento das obrigações sociais</w:t>
      </w:r>
      <w:r w:rsidR="001D5915" w:rsidRPr="00585D0F">
        <w:rPr>
          <w:rFonts w:ascii="Times New Roman" w:hAnsi="Times New Roman" w:cs="Times New Roman"/>
          <w:lang w:eastAsia="en-US"/>
        </w:rPr>
        <w:t>,</w:t>
      </w:r>
      <w:r w:rsidRPr="00585D0F">
        <w:rPr>
          <w:rFonts w:ascii="Times New Roman" w:hAnsi="Times New Roman" w:cs="Times New Roman"/>
          <w:lang w:eastAsia="en-US"/>
        </w:rPr>
        <w:t xml:space="preserve"> trabalhistas</w:t>
      </w:r>
      <w:r w:rsidR="001D5915" w:rsidRPr="00585D0F">
        <w:rPr>
          <w:rFonts w:ascii="Times New Roman" w:hAnsi="Times New Roman" w:cs="Times New Roman"/>
          <w:lang w:eastAsia="en-US"/>
        </w:rPr>
        <w:t xml:space="preserve"> e previdenciárias </w:t>
      </w:r>
      <w:r w:rsidRPr="00585D0F">
        <w:rPr>
          <w:rFonts w:ascii="Times New Roman" w:hAnsi="Times New Roman" w:cs="Times New Roman"/>
          <w:lang w:eastAsia="en-US"/>
        </w:rPr>
        <w:t>poderão ser apresentados em original ou por qualquer processo de cópia autenticada por cartório competente ou por servidor da Administração.</w:t>
      </w:r>
    </w:p>
    <w:p w:rsidR="00DD1991" w:rsidRDefault="00DD1991" w:rsidP="00DD1991">
      <w:pPr>
        <w:numPr>
          <w:ilvl w:val="1"/>
          <w:numId w:val="1"/>
        </w:numPr>
        <w:spacing w:before="120" w:after="120" w:line="276" w:lineRule="auto"/>
        <w:ind w:left="0" w:firstLine="567"/>
        <w:jc w:val="both"/>
        <w:rPr>
          <w:rFonts w:ascii="Times New Roman" w:hAnsi="Times New Roman" w:cs="Times New Roman"/>
          <w:lang w:eastAsia="en-US"/>
        </w:rPr>
      </w:pPr>
      <w:r w:rsidRPr="00DD1991">
        <w:rPr>
          <w:rFonts w:ascii="Times New Roman" w:hAnsi="Times New Roman" w:cs="Times New Roman"/>
        </w:rPr>
        <w:t>A execução e a fiscalização do contrato deverão atender fielmente ao disposto no</w:t>
      </w:r>
      <w:r>
        <w:rPr>
          <w:rFonts w:ascii="Times New Roman" w:hAnsi="Times New Roman" w:cs="Times New Roman"/>
          <w:lang w:eastAsia="en-US"/>
        </w:rPr>
        <w:t xml:space="preserve"> </w:t>
      </w:r>
      <w:r w:rsidRPr="00DD1991">
        <w:rPr>
          <w:rFonts w:ascii="Times New Roman" w:hAnsi="Times New Roman" w:cs="Times New Roman"/>
        </w:rPr>
        <w:t>instrumento convocatório, neste Termo de Referência, no Termo de Contrato e na legislação pertinente, em especial a Seção IV, do Capítulo III (Dos Contratos), da Lei nº 8.666/93 e Anexo IV (Guia de Fiscalização dos Contratos de Prestação de Serviços com Dedicação Exclusiva de Mão de obra), da IN MPOG nº 02/2008 e alterações posteriores.</w:t>
      </w:r>
    </w:p>
    <w:p w:rsidR="00DD1991" w:rsidRDefault="00DD1991" w:rsidP="00DD1991">
      <w:pPr>
        <w:numPr>
          <w:ilvl w:val="1"/>
          <w:numId w:val="1"/>
        </w:numPr>
        <w:spacing w:before="120" w:after="120" w:line="276" w:lineRule="auto"/>
        <w:ind w:left="0" w:firstLine="567"/>
        <w:jc w:val="both"/>
        <w:rPr>
          <w:rFonts w:ascii="Times New Roman" w:hAnsi="Times New Roman" w:cs="Times New Roman"/>
          <w:lang w:eastAsia="en-US"/>
        </w:rPr>
      </w:pPr>
      <w:r w:rsidRPr="00DD1991">
        <w:rPr>
          <w:rFonts w:ascii="Times New Roman" w:hAnsi="Times New Roman" w:cs="Times New Roman"/>
        </w:rPr>
        <w:t>O acompanhamento e a fiscalização da execução do contrato consistirão na verificação da conformidade da prestação dos serviços e da alocação dos recursos necessários, de forma a assegurar o perfeito cumprimento do contrato, sendo exercidos por um representante da Administração, especialmente designado na forma do art. 67 da Lei nº 8.666/93 e do art. 6º do Decreto nº 2.271/1997.</w:t>
      </w:r>
    </w:p>
    <w:p w:rsidR="00DD1991" w:rsidRDefault="00DD1991" w:rsidP="00DD1991">
      <w:pPr>
        <w:numPr>
          <w:ilvl w:val="1"/>
          <w:numId w:val="1"/>
        </w:numPr>
        <w:spacing w:before="120" w:after="120" w:line="276" w:lineRule="auto"/>
        <w:ind w:left="0" w:firstLine="567"/>
        <w:jc w:val="both"/>
        <w:rPr>
          <w:rFonts w:ascii="Times New Roman" w:hAnsi="Times New Roman" w:cs="Times New Roman"/>
          <w:lang w:eastAsia="en-US"/>
        </w:rPr>
      </w:pPr>
      <w:r w:rsidRPr="00DD1991">
        <w:rPr>
          <w:rFonts w:ascii="Times New Roman" w:hAnsi="Times New Roman" w:cs="Times New Roman"/>
        </w:rPr>
        <w:t>A fiscalização será exercida no interesse da contratante e não exclui nem reduz a</w:t>
      </w:r>
      <w:r>
        <w:rPr>
          <w:rFonts w:ascii="Times New Roman" w:hAnsi="Times New Roman" w:cs="Times New Roman"/>
          <w:lang w:eastAsia="en-US"/>
        </w:rPr>
        <w:t xml:space="preserve"> </w:t>
      </w:r>
      <w:r w:rsidRPr="00DD1991">
        <w:rPr>
          <w:rFonts w:ascii="Times New Roman" w:hAnsi="Times New Roman" w:cs="Times New Roman"/>
        </w:rPr>
        <w:t>responsabilidade da contratada, inclusive perante terceiros, por quaisquer irregularidades, e, na sua ocorrência, não implica corresponsabilidade do Poder Público ou de seus agentes e prepostos.</w:t>
      </w:r>
    </w:p>
    <w:p w:rsidR="00DD1991" w:rsidRPr="00DD1991" w:rsidRDefault="00DD1991" w:rsidP="00DD1991">
      <w:pPr>
        <w:numPr>
          <w:ilvl w:val="1"/>
          <w:numId w:val="1"/>
        </w:numPr>
        <w:spacing w:before="120" w:after="120" w:line="276" w:lineRule="auto"/>
        <w:ind w:left="0" w:firstLine="567"/>
        <w:jc w:val="both"/>
        <w:rPr>
          <w:rFonts w:ascii="Times New Roman" w:hAnsi="Times New Roman" w:cs="Times New Roman"/>
          <w:lang w:eastAsia="en-US"/>
        </w:rPr>
      </w:pPr>
      <w:r w:rsidRPr="00DD1991">
        <w:rPr>
          <w:rFonts w:ascii="Times New Roman" w:hAnsi="Times New Roman" w:cs="Times New Roman"/>
        </w:rPr>
        <w:t>Não obstante a contratada seja a única e exclusiva responsável pela execução de todos os serviços, a contratante reserva-se no direito de, sem que restrinja a plenitude dessa responsabilidade, exercer a mais ampla e completa fiscalização sobre os serviços, devendo:</w:t>
      </w:r>
    </w:p>
    <w:p w:rsidR="00DD1991" w:rsidRPr="00DD1991" w:rsidRDefault="00DD1991" w:rsidP="00DD1991">
      <w:pPr>
        <w:pStyle w:val="PargrafodaLista"/>
        <w:autoSpaceDE w:val="0"/>
        <w:autoSpaceDN w:val="0"/>
        <w:adjustRightInd w:val="0"/>
        <w:ind w:left="928"/>
        <w:jc w:val="both"/>
        <w:rPr>
          <w:rFonts w:ascii="Times New Roman" w:hAnsi="Times New Roman" w:cs="Times New Roman"/>
        </w:rPr>
      </w:pPr>
      <w:r w:rsidRPr="00DD1991">
        <w:rPr>
          <w:rFonts w:ascii="Times New Roman" w:hAnsi="Times New Roman" w:cs="Times New Roman"/>
        </w:rPr>
        <w:t>a) observar o fiel adimplemento das disposições contratuais;</w:t>
      </w:r>
    </w:p>
    <w:p w:rsidR="00DD1991" w:rsidRPr="00DD1991" w:rsidRDefault="00DD1991" w:rsidP="00DD1991">
      <w:pPr>
        <w:pStyle w:val="PargrafodaLista"/>
        <w:autoSpaceDE w:val="0"/>
        <w:autoSpaceDN w:val="0"/>
        <w:adjustRightInd w:val="0"/>
        <w:ind w:left="928"/>
        <w:jc w:val="both"/>
        <w:rPr>
          <w:rFonts w:ascii="Times New Roman" w:hAnsi="Times New Roman" w:cs="Times New Roman"/>
        </w:rPr>
      </w:pPr>
      <w:r w:rsidRPr="00DD1991">
        <w:rPr>
          <w:rFonts w:ascii="Times New Roman" w:hAnsi="Times New Roman" w:cs="Times New Roman"/>
        </w:rPr>
        <w:lastRenderedPageBreak/>
        <w:t>b) ordenar a suspensão da execução dos serviços contratados se estiverem em desacordo com o pactuado, sem prejuízo das penalidades sujeitas à que está sujeita a contratada, garantido o contraditório e a ampla defesa.</w:t>
      </w:r>
    </w:p>
    <w:p w:rsidR="00DD1991" w:rsidRDefault="00DD1991" w:rsidP="00DD1991">
      <w:pPr>
        <w:pStyle w:val="PargrafodaLista"/>
        <w:numPr>
          <w:ilvl w:val="1"/>
          <w:numId w:val="1"/>
        </w:numPr>
        <w:autoSpaceDE w:val="0"/>
        <w:autoSpaceDN w:val="0"/>
        <w:adjustRightInd w:val="0"/>
        <w:ind w:left="567" w:firstLine="0"/>
        <w:jc w:val="both"/>
        <w:rPr>
          <w:rFonts w:ascii="Times New Roman" w:hAnsi="Times New Roman" w:cs="Times New Roman"/>
        </w:rPr>
      </w:pPr>
      <w:r w:rsidRPr="00DD1991">
        <w:rPr>
          <w:rFonts w:ascii="Times New Roman" w:hAnsi="Times New Roman" w:cs="Times New Roman"/>
        </w:rPr>
        <w:t>Quaisquer exigências da fiscalização do contrato inerentes ao seu objeto deverão ser prontamente atendidas pela contratada.</w:t>
      </w:r>
    </w:p>
    <w:p w:rsidR="00DD1991" w:rsidRDefault="00DD1991" w:rsidP="00DD1991">
      <w:pPr>
        <w:pStyle w:val="PargrafodaLista"/>
        <w:numPr>
          <w:ilvl w:val="1"/>
          <w:numId w:val="1"/>
        </w:numPr>
        <w:autoSpaceDE w:val="0"/>
        <w:autoSpaceDN w:val="0"/>
        <w:adjustRightInd w:val="0"/>
        <w:ind w:left="567" w:firstLine="0"/>
        <w:jc w:val="both"/>
        <w:rPr>
          <w:rFonts w:ascii="Times New Roman" w:hAnsi="Times New Roman" w:cs="Times New Roman"/>
        </w:rPr>
      </w:pPr>
      <w:r w:rsidRPr="00DD1991">
        <w:rPr>
          <w:rFonts w:ascii="Times New Roman" w:hAnsi="Times New Roman" w:cs="Times New Roman"/>
        </w:rPr>
        <w:t>A contratante se reserva o direito de rejeitar o serviço prestado, se em desacordo com os termos do instrumento convocatório, deste Termo de Referência, do contrato ou da legislação pertinente.</w:t>
      </w:r>
    </w:p>
    <w:p w:rsidR="00DD1991" w:rsidRDefault="00DD1991" w:rsidP="00DD1991">
      <w:pPr>
        <w:pStyle w:val="PargrafodaLista"/>
        <w:numPr>
          <w:ilvl w:val="1"/>
          <w:numId w:val="1"/>
        </w:numPr>
        <w:autoSpaceDE w:val="0"/>
        <w:autoSpaceDN w:val="0"/>
        <w:adjustRightInd w:val="0"/>
        <w:ind w:left="567" w:firstLine="0"/>
        <w:jc w:val="both"/>
        <w:rPr>
          <w:rFonts w:ascii="Times New Roman" w:hAnsi="Times New Roman" w:cs="Times New Roman"/>
        </w:rPr>
      </w:pPr>
      <w:r w:rsidRPr="00DD1991">
        <w:rPr>
          <w:rFonts w:ascii="Times New Roman" w:hAnsi="Times New Roman" w:cs="Times New Roman"/>
        </w:rPr>
        <w:t>Em caso de não conformidade, a contratada será notificada, por escrito, sobre as</w:t>
      </w:r>
      <w:r>
        <w:rPr>
          <w:rFonts w:ascii="Times New Roman" w:hAnsi="Times New Roman" w:cs="Times New Roman"/>
        </w:rPr>
        <w:t xml:space="preserve"> </w:t>
      </w:r>
      <w:r w:rsidRPr="00DD1991">
        <w:rPr>
          <w:rFonts w:ascii="Times New Roman" w:hAnsi="Times New Roman" w:cs="Times New Roman"/>
        </w:rPr>
        <w:t>irregularidades apontadas, para as providências do art. 69 da Lei n° 8.666/93, no que couber 21.5.8 Nos casos em que se constatar inadimplemento do cumprimento das obrigações trabalhistas: 13º salário; Férias: Abono de Férias e Verbas Rescisórias (Inciso I, do art. 19-A da IN MPOG/SLTI 02/2008); FGTS (Inciso II, do art. 19-A da IN MPOG/SLTI 02/2008) e Salários (Inciso III, do art. 19-A da IN MPOG/SLTI 02/2008), a Administração aplicará o disposto no § 7º do art. 36, combinado com o Anexo VII da Instrução Normativa MPOG/SLTI nº 02/2008, observado o art. 19-A do mesmo dispositivo.</w:t>
      </w:r>
    </w:p>
    <w:p w:rsidR="00DD1991" w:rsidRDefault="00DD1991" w:rsidP="00DD1991">
      <w:pPr>
        <w:pStyle w:val="PargrafodaLista"/>
        <w:autoSpaceDE w:val="0"/>
        <w:autoSpaceDN w:val="0"/>
        <w:adjustRightInd w:val="0"/>
        <w:ind w:left="567"/>
        <w:jc w:val="both"/>
        <w:rPr>
          <w:rFonts w:ascii="Times New Roman" w:hAnsi="Times New Roman" w:cs="Times New Roman"/>
        </w:rPr>
      </w:pPr>
    </w:p>
    <w:p w:rsidR="00DD1991" w:rsidRDefault="00DD1991" w:rsidP="00DD1991">
      <w:pPr>
        <w:pStyle w:val="PargrafodaLista"/>
        <w:numPr>
          <w:ilvl w:val="1"/>
          <w:numId w:val="1"/>
        </w:numPr>
        <w:autoSpaceDE w:val="0"/>
        <w:autoSpaceDN w:val="0"/>
        <w:adjustRightInd w:val="0"/>
        <w:ind w:left="567" w:firstLine="0"/>
        <w:jc w:val="both"/>
        <w:rPr>
          <w:rFonts w:ascii="Times New Roman" w:hAnsi="Times New Roman" w:cs="Times New Roman"/>
        </w:rPr>
      </w:pPr>
      <w:r w:rsidRPr="00DD1991">
        <w:rPr>
          <w:rFonts w:ascii="Times New Roman" w:hAnsi="Times New Roman" w:cs="Times New Roman"/>
        </w:rPr>
        <w:t>Constatada a inexecução a que se refere o item precedente a Administração poderá</w:t>
      </w:r>
      <w:r>
        <w:rPr>
          <w:rFonts w:ascii="Times New Roman" w:hAnsi="Times New Roman" w:cs="Times New Roman"/>
        </w:rPr>
        <w:t xml:space="preserve"> </w:t>
      </w:r>
      <w:r w:rsidRPr="00DD1991">
        <w:rPr>
          <w:rFonts w:ascii="Times New Roman" w:hAnsi="Times New Roman" w:cs="Times New Roman"/>
        </w:rPr>
        <w:t>promover a rescisão contratual.</w:t>
      </w:r>
    </w:p>
    <w:p w:rsidR="00DD1991" w:rsidRPr="00DD1991" w:rsidRDefault="00DD1991" w:rsidP="00DD1991">
      <w:pPr>
        <w:pStyle w:val="PargrafodaLista"/>
        <w:rPr>
          <w:rFonts w:ascii="Times New Roman" w:hAnsi="Times New Roman" w:cs="Times New Roman"/>
        </w:rPr>
      </w:pPr>
    </w:p>
    <w:p w:rsidR="00DD1991" w:rsidRDefault="00DD1991" w:rsidP="00DD1991">
      <w:pPr>
        <w:pStyle w:val="PargrafodaLista"/>
        <w:numPr>
          <w:ilvl w:val="1"/>
          <w:numId w:val="1"/>
        </w:numPr>
        <w:autoSpaceDE w:val="0"/>
        <w:autoSpaceDN w:val="0"/>
        <w:adjustRightInd w:val="0"/>
        <w:ind w:left="567" w:firstLine="0"/>
        <w:jc w:val="both"/>
        <w:rPr>
          <w:rFonts w:ascii="Times New Roman" w:hAnsi="Times New Roman" w:cs="Times New Roman"/>
        </w:rPr>
      </w:pPr>
      <w:r w:rsidRPr="00DD1991">
        <w:rPr>
          <w:rFonts w:ascii="Times New Roman" w:hAnsi="Times New Roman" w:cs="Times New Roman"/>
        </w:rPr>
        <w:t>Estando os serviços em conformidade, os documentos de cobrança deverão ser atestados pela fiscalização do contrato e enviados ao setor competente para o pagamento devido.</w:t>
      </w:r>
    </w:p>
    <w:p w:rsidR="00DD1991" w:rsidRPr="00DD1991" w:rsidRDefault="00DD1991" w:rsidP="00DD1991">
      <w:pPr>
        <w:pStyle w:val="PargrafodaLista"/>
        <w:rPr>
          <w:rFonts w:ascii="Times New Roman" w:hAnsi="Times New Roman" w:cs="Times New Roman"/>
        </w:rPr>
      </w:pPr>
    </w:p>
    <w:p w:rsidR="00DD1991" w:rsidRDefault="00DD1991" w:rsidP="00DD1991">
      <w:pPr>
        <w:pStyle w:val="PargrafodaLista"/>
        <w:numPr>
          <w:ilvl w:val="1"/>
          <w:numId w:val="1"/>
        </w:numPr>
        <w:autoSpaceDE w:val="0"/>
        <w:autoSpaceDN w:val="0"/>
        <w:adjustRightInd w:val="0"/>
        <w:ind w:left="567" w:firstLine="0"/>
        <w:jc w:val="both"/>
        <w:rPr>
          <w:rFonts w:ascii="Times New Roman" w:hAnsi="Times New Roman" w:cs="Times New Roman"/>
        </w:rPr>
      </w:pPr>
      <w:r>
        <w:rPr>
          <w:rFonts w:ascii="Times New Roman" w:hAnsi="Times New Roman" w:cs="Times New Roman"/>
        </w:rPr>
        <w:t>A contratante</w:t>
      </w:r>
      <w:r w:rsidRPr="00DD1991">
        <w:rPr>
          <w:rFonts w:ascii="Times New Roman" w:hAnsi="Times New Roman" w:cs="Times New Roman"/>
        </w:rPr>
        <w:t xml:space="preserve"> se reserva o direito de verificar a autenticidade e a regularidade dos</w:t>
      </w:r>
      <w:r>
        <w:rPr>
          <w:rFonts w:ascii="Times New Roman" w:hAnsi="Times New Roman" w:cs="Times New Roman"/>
        </w:rPr>
        <w:t xml:space="preserve"> d</w:t>
      </w:r>
      <w:r w:rsidRPr="00DD1991">
        <w:rPr>
          <w:rFonts w:ascii="Times New Roman" w:hAnsi="Times New Roman" w:cs="Times New Roman"/>
        </w:rPr>
        <w:t>ocumentos de natureza tributária/previdenciária apresentados pelas contratada.</w:t>
      </w:r>
    </w:p>
    <w:p w:rsidR="00DD1991" w:rsidRPr="00DD1991" w:rsidRDefault="00DD1991" w:rsidP="00DD1991">
      <w:pPr>
        <w:pStyle w:val="PargrafodaLista"/>
        <w:rPr>
          <w:rFonts w:ascii="Times New Roman" w:hAnsi="Times New Roman" w:cs="Times New Roman"/>
        </w:rPr>
      </w:pPr>
    </w:p>
    <w:p w:rsidR="00DD1991" w:rsidRDefault="00DD1991" w:rsidP="00DD1991">
      <w:pPr>
        <w:pStyle w:val="PargrafodaLista"/>
        <w:numPr>
          <w:ilvl w:val="1"/>
          <w:numId w:val="1"/>
        </w:numPr>
        <w:autoSpaceDE w:val="0"/>
        <w:autoSpaceDN w:val="0"/>
        <w:adjustRightInd w:val="0"/>
        <w:ind w:left="567" w:firstLine="0"/>
        <w:jc w:val="both"/>
        <w:rPr>
          <w:rFonts w:ascii="Times New Roman" w:hAnsi="Times New Roman" w:cs="Times New Roman"/>
        </w:rPr>
      </w:pPr>
      <w:r w:rsidRPr="00DD1991">
        <w:rPr>
          <w:rFonts w:ascii="Times New Roman" w:hAnsi="Times New Roman" w:cs="Times New Roman"/>
        </w:rPr>
        <w:t>A contratada fica obrigada a aceitar, nas mesmas condições contratuais, os acréscimos ou supressões que se fizerem necessários, limitados a 25%(vinte e cinco por cento) do valor inicial atualizado do Contrato.</w:t>
      </w:r>
    </w:p>
    <w:p w:rsidR="003C1699" w:rsidRPr="00313D49" w:rsidRDefault="003C1699" w:rsidP="003C1699">
      <w:pPr>
        <w:spacing w:before="120" w:after="120" w:line="276" w:lineRule="auto"/>
        <w:jc w:val="both"/>
        <w:rPr>
          <w:rFonts w:ascii="Times New Roman" w:hAnsi="Times New Roman" w:cs="Times New Roman"/>
          <w:lang w:eastAsia="en-US"/>
        </w:rPr>
      </w:pPr>
    </w:p>
    <w:p w:rsidR="009526AF" w:rsidRPr="009526AF" w:rsidRDefault="009526AF" w:rsidP="009526AF">
      <w:pPr>
        <w:pStyle w:val="PargrafodaLista"/>
        <w:numPr>
          <w:ilvl w:val="0"/>
          <w:numId w:val="1"/>
        </w:numPr>
        <w:autoSpaceDE w:val="0"/>
        <w:autoSpaceDN w:val="0"/>
        <w:adjustRightInd w:val="0"/>
        <w:ind w:left="0" w:firstLine="0"/>
        <w:jc w:val="both"/>
        <w:rPr>
          <w:rFonts w:ascii="Times New Roman" w:hAnsi="Times New Roman" w:cs="Times New Roman"/>
          <w:b/>
          <w:bCs/>
        </w:rPr>
      </w:pPr>
      <w:r w:rsidRPr="009526AF">
        <w:rPr>
          <w:rFonts w:ascii="Times New Roman" w:hAnsi="Times New Roman" w:cs="Times New Roman"/>
          <w:b/>
          <w:bCs/>
        </w:rPr>
        <w:t>CONTA CORRENTE VINCULADA PARA A QUITAÇÃO DE OBRIGAÇÕES TRABALHISTAS</w:t>
      </w:r>
    </w:p>
    <w:p w:rsidR="009526AF" w:rsidRPr="009526AF" w:rsidRDefault="009526AF" w:rsidP="009526AF">
      <w:pPr>
        <w:pStyle w:val="PargrafodaLista"/>
        <w:autoSpaceDE w:val="0"/>
        <w:autoSpaceDN w:val="0"/>
        <w:adjustRightInd w:val="0"/>
        <w:ind w:left="0"/>
        <w:jc w:val="both"/>
        <w:rPr>
          <w:rFonts w:ascii="Times New Roman" w:hAnsi="Times New Roman" w:cs="Times New Roman"/>
          <w:b/>
          <w:bCs/>
        </w:rPr>
      </w:pPr>
    </w:p>
    <w:p w:rsidR="009526AF" w:rsidRPr="006673D3" w:rsidRDefault="009526AF" w:rsidP="009526AF">
      <w:pPr>
        <w:autoSpaceDE w:val="0"/>
        <w:autoSpaceDN w:val="0"/>
        <w:adjustRightInd w:val="0"/>
        <w:jc w:val="both"/>
        <w:rPr>
          <w:rFonts w:ascii="Times New Roman" w:hAnsi="Times New Roman" w:cs="Times New Roman"/>
        </w:rPr>
      </w:pPr>
      <w:r w:rsidRPr="006673D3">
        <w:rPr>
          <w:rFonts w:ascii="Times New Roman" w:hAnsi="Times New Roman" w:cs="Times New Roman"/>
        </w:rPr>
        <w:t>16.1 Fica esclarecido que a contratante, utilizará integralmente os comandos do art. 19-</w:t>
      </w:r>
      <w:r>
        <w:rPr>
          <w:rFonts w:ascii="Times New Roman" w:hAnsi="Times New Roman" w:cs="Times New Roman"/>
        </w:rPr>
        <w:t xml:space="preserve"> </w:t>
      </w:r>
      <w:r w:rsidRPr="006673D3">
        <w:rPr>
          <w:rFonts w:ascii="Times New Roman" w:hAnsi="Times New Roman" w:cs="Times New Roman"/>
        </w:rPr>
        <w:t>A e anexo VII, ambos da IN 02/2008 - especialmente no que se refere à conta vinculada</w:t>
      </w:r>
      <w:r>
        <w:rPr>
          <w:rFonts w:ascii="Times New Roman" w:hAnsi="Times New Roman" w:cs="Times New Roman"/>
        </w:rPr>
        <w:t xml:space="preserve"> </w:t>
      </w:r>
      <w:r w:rsidRPr="006673D3">
        <w:rPr>
          <w:rFonts w:ascii="Times New Roman" w:hAnsi="Times New Roman" w:cs="Times New Roman"/>
        </w:rPr>
        <w:t>específica para depósito das provisões e de</w:t>
      </w:r>
      <w:r w:rsidR="00AB3A9E">
        <w:rPr>
          <w:rFonts w:ascii="Times New Roman" w:hAnsi="Times New Roman" w:cs="Times New Roman"/>
        </w:rPr>
        <w:t>pósito direto em conta do FGTS</w:t>
      </w:r>
      <w:r w:rsidRPr="006673D3">
        <w:rPr>
          <w:rFonts w:ascii="Times New Roman" w:hAnsi="Times New Roman" w:cs="Times New Roman"/>
        </w:rPr>
        <w:t>.</w:t>
      </w:r>
      <w:r w:rsidR="00AB3A9E">
        <w:rPr>
          <w:rFonts w:ascii="Times New Roman" w:hAnsi="Times New Roman" w:cs="Times New Roman"/>
        </w:rPr>
        <w:t xml:space="preserve"> Assim,</w:t>
      </w:r>
      <w:r w:rsidRPr="006673D3">
        <w:rPr>
          <w:rFonts w:ascii="Times New Roman" w:hAnsi="Times New Roman" w:cs="Times New Roman"/>
        </w:rPr>
        <w:t xml:space="preserve"> a</w:t>
      </w:r>
      <w:r>
        <w:rPr>
          <w:rFonts w:ascii="Times New Roman" w:hAnsi="Times New Roman" w:cs="Times New Roman"/>
        </w:rPr>
        <w:t xml:space="preserve"> </w:t>
      </w:r>
      <w:r w:rsidRPr="006673D3">
        <w:rPr>
          <w:rFonts w:ascii="Times New Roman" w:hAnsi="Times New Roman" w:cs="Times New Roman"/>
        </w:rPr>
        <w:t>licitante vencedora deverá assinar, previamente à celebração do contrato, todas as autorizações</w:t>
      </w:r>
      <w:r>
        <w:rPr>
          <w:rFonts w:ascii="Times New Roman" w:hAnsi="Times New Roman" w:cs="Times New Roman"/>
        </w:rPr>
        <w:t xml:space="preserve"> </w:t>
      </w:r>
      <w:r w:rsidRPr="006673D3">
        <w:rPr>
          <w:rFonts w:ascii="Times New Roman" w:hAnsi="Times New Roman" w:cs="Times New Roman"/>
        </w:rPr>
        <w:t>que forem possíveis e exigidas no Edital para que, quando a Administração tiver condições de</w:t>
      </w:r>
      <w:r>
        <w:rPr>
          <w:rFonts w:ascii="Times New Roman" w:hAnsi="Times New Roman" w:cs="Times New Roman"/>
        </w:rPr>
        <w:t xml:space="preserve"> </w:t>
      </w:r>
      <w:r w:rsidRPr="006673D3">
        <w:rPr>
          <w:rFonts w:ascii="Times New Roman" w:hAnsi="Times New Roman" w:cs="Times New Roman"/>
        </w:rPr>
        <w:t>operacionalizar os comandos do art. 19-A e anexo VII, possa fazê-lo, ficando a contratada com o</w:t>
      </w:r>
      <w:r>
        <w:rPr>
          <w:rFonts w:ascii="Times New Roman" w:hAnsi="Times New Roman" w:cs="Times New Roman"/>
        </w:rPr>
        <w:t xml:space="preserve"> </w:t>
      </w:r>
      <w:r w:rsidRPr="006673D3">
        <w:rPr>
          <w:rFonts w:ascii="Times New Roman" w:hAnsi="Times New Roman" w:cs="Times New Roman"/>
        </w:rPr>
        <w:t>compromisso de permitir que a contratante execute todos os comandos do artigo e anexo</w:t>
      </w:r>
      <w:r>
        <w:rPr>
          <w:rFonts w:ascii="Times New Roman" w:hAnsi="Times New Roman" w:cs="Times New Roman"/>
        </w:rPr>
        <w:t xml:space="preserve"> </w:t>
      </w:r>
      <w:r w:rsidRPr="006673D3">
        <w:rPr>
          <w:rFonts w:ascii="Times New Roman" w:hAnsi="Times New Roman" w:cs="Times New Roman"/>
        </w:rPr>
        <w:t>referenciados, quando for possível, sob pena de rescisão contratual e aplicação de sanções.</w:t>
      </w:r>
    </w:p>
    <w:p w:rsidR="009526AF" w:rsidRPr="006673D3" w:rsidRDefault="009526AF" w:rsidP="009526AF">
      <w:pPr>
        <w:autoSpaceDE w:val="0"/>
        <w:autoSpaceDN w:val="0"/>
        <w:adjustRightInd w:val="0"/>
        <w:jc w:val="both"/>
        <w:rPr>
          <w:rFonts w:ascii="Times New Roman" w:hAnsi="Times New Roman" w:cs="Times New Roman"/>
        </w:rPr>
      </w:pPr>
      <w:r w:rsidRPr="006673D3">
        <w:rPr>
          <w:rFonts w:ascii="Times New Roman" w:hAnsi="Times New Roman" w:cs="Times New Roman"/>
        </w:rPr>
        <w:lastRenderedPageBreak/>
        <w:t>16.2 As provisões realizadas pela contratante para o pagamento dos encargos trabalhistas, em</w:t>
      </w:r>
      <w:r>
        <w:rPr>
          <w:rFonts w:ascii="Times New Roman" w:hAnsi="Times New Roman" w:cs="Times New Roman"/>
        </w:rPr>
        <w:t xml:space="preserve"> </w:t>
      </w:r>
      <w:r w:rsidRPr="006673D3">
        <w:rPr>
          <w:rFonts w:ascii="Times New Roman" w:hAnsi="Times New Roman" w:cs="Times New Roman"/>
        </w:rPr>
        <w:t>relação à mão de obra da contratada, serão destacadas do valor mensal do contrato e</w:t>
      </w:r>
      <w:r>
        <w:rPr>
          <w:rFonts w:ascii="Times New Roman" w:hAnsi="Times New Roman" w:cs="Times New Roman"/>
        </w:rPr>
        <w:t xml:space="preserve"> </w:t>
      </w:r>
      <w:r w:rsidRPr="006673D3">
        <w:rPr>
          <w:rFonts w:ascii="Times New Roman" w:hAnsi="Times New Roman" w:cs="Times New Roman"/>
        </w:rPr>
        <w:t>depositados em conta vinculada em instituição bancária oficial, bloqueada para movimentação e</w:t>
      </w:r>
      <w:r>
        <w:rPr>
          <w:rFonts w:ascii="Times New Roman" w:hAnsi="Times New Roman" w:cs="Times New Roman"/>
        </w:rPr>
        <w:t xml:space="preserve"> </w:t>
      </w:r>
      <w:r w:rsidRPr="006673D3">
        <w:rPr>
          <w:rFonts w:ascii="Times New Roman" w:hAnsi="Times New Roman" w:cs="Times New Roman"/>
        </w:rPr>
        <w:t>aberta em nome da empresa.</w:t>
      </w:r>
    </w:p>
    <w:p w:rsidR="009526AF" w:rsidRPr="006673D3" w:rsidRDefault="009526AF" w:rsidP="009526AF">
      <w:pPr>
        <w:autoSpaceDE w:val="0"/>
        <w:autoSpaceDN w:val="0"/>
        <w:adjustRightInd w:val="0"/>
        <w:jc w:val="both"/>
        <w:rPr>
          <w:rFonts w:ascii="Times New Roman" w:hAnsi="Times New Roman" w:cs="Times New Roman"/>
        </w:rPr>
      </w:pPr>
      <w:r w:rsidRPr="006673D3">
        <w:rPr>
          <w:rFonts w:ascii="Times New Roman" w:hAnsi="Times New Roman" w:cs="Times New Roman"/>
        </w:rPr>
        <w:t>16.3 A movimentação da conta vinculada ocorrerá mediante autorização da contratante,</w:t>
      </w:r>
    </w:p>
    <w:p w:rsidR="009526AF" w:rsidRPr="006673D3" w:rsidRDefault="009526AF" w:rsidP="009526AF">
      <w:pPr>
        <w:autoSpaceDE w:val="0"/>
        <w:autoSpaceDN w:val="0"/>
        <w:adjustRightInd w:val="0"/>
        <w:jc w:val="both"/>
        <w:rPr>
          <w:rFonts w:ascii="Times New Roman" w:hAnsi="Times New Roman" w:cs="Times New Roman"/>
        </w:rPr>
      </w:pPr>
      <w:r w:rsidRPr="006673D3">
        <w:rPr>
          <w:rFonts w:ascii="Times New Roman" w:hAnsi="Times New Roman" w:cs="Times New Roman"/>
        </w:rPr>
        <w:t>exclusivamente para o pagamento dessas obrigações.</w:t>
      </w:r>
      <w:r>
        <w:rPr>
          <w:rFonts w:ascii="Times New Roman" w:hAnsi="Times New Roman" w:cs="Times New Roman"/>
        </w:rPr>
        <w:t xml:space="preserve"> </w:t>
      </w:r>
    </w:p>
    <w:p w:rsidR="009526AF" w:rsidRPr="006673D3" w:rsidRDefault="009526AF" w:rsidP="009526AF">
      <w:pPr>
        <w:autoSpaceDE w:val="0"/>
        <w:autoSpaceDN w:val="0"/>
        <w:adjustRightInd w:val="0"/>
        <w:jc w:val="both"/>
        <w:rPr>
          <w:rFonts w:ascii="Times New Roman" w:hAnsi="Times New Roman" w:cs="Times New Roman"/>
        </w:rPr>
      </w:pPr>
      <w:r w:rsidRPr="006673D3">
        <w:rPr>
          <w:rFonts w:ascii="Times New Roman" w:hAnsi="Times New Roman" w:cs="Times New Roman"/>
        </w:rPr>
        <w:t>16.4 O montante do depósito vinculado será igual ao somatório dos valores das seguintes</w:t>
      </w:r>
      <w:r>
        <w:rPr>
          <w:rFonts w:ascii="Times New Roman" w:hAnsi="Times New Roman" w:cs="Times New Roman"/>
        </w:rPr>
        <w:t xml:space="preserve"> </w:t>
      </w:r>
      <w:r w:rsidRPr="006673D3">
        <w:rPr>
          <w:rFonts w:ascii="Times New Roman" w:hAnsi="Times New Roman" w:cs="Times New Roman"/>
        </w:rPr>
        <w:t>previsões:</w:t>
      </w:r>
    </w:p>
    <w:p w:rsidR="009526AF" w:rsidRPr="006673D3" w:rsidRDefault="009526AF" w:rsidP="009526AF">
      <w:pPr>
        <w:autoSpaceDE w:val="0"/>
        <w:autoSpaceDN w:val="0"/>
        <w:adjustRightInd w:val="0"/>
        <w:jc w:val="both"/>
        <w:rPr>
          <w:rFonts w:ascii="Times New Roman" w:hAnsi="Times New Roman" w:cs="Times New Roman"/>
        </w:rPr>
      </w:pPr>
      <w:r w:rsidRPr="006673D3">
        <w:rPr>
          <w:rFonts w:ascii="Times New Roman" w:hAnsi="Times New Roman" w:cs="Times New Roman"/>
        </w:rPr>
        <w:t>a)13º salário;</w:t>
      </w:r>
    </w:p>
    <w:p w:rsidR="009526AF" w:rsidRPr="006673D3" w:rsidRDefault="009526AF" w:rsidP="009526AF">
      <w:pPr>
        <w:autoSpaceDE w:val="0"/>
        <w:autoSpaceDN w:val="0"/>
        <w:adjustRightInd w:val="0"/>
        <w:jc w:val="both"/>
        <w:rPr>
          <w:rFonts w:ascii="Times New Roman" w:hAnsi="Times New Roman" w:cs="Times New Roman"/>
        </w:rPr>
      </w:pPr>
      <w:r w:rsidRPr="006673D3">
        <w:rPr>
          <w:rFonts w:ascii="Times New Roman" w:hAnsi="Times New Roman" w:cs="Times New Roman"/>
        </w:rPr>
        <w:t>b)Férias e abono (1/3) de férias;</w:t>
      </w:r>
    </w:p>
    <w:p w:rsidR="009526AF" w:rsidRPr="006673D3" w:rsidRDefault="009526AF" w:rsidP="009526AF">
      <w:pPr>
        <w:autoSpaceDE w:val="0"/>
        <w:autoSpaceDN w:val="0"/>
        <w:adjustRightInd w:val="0"/>
        <w:jc w:val="both"/>
        <w:rPr>
          <w:rFonts w:ascii="Times New Roman" w:hAnsi="Times New Roman" w:cs="Times New Roman"/>
        </w:rPr>
      </w:pPr>
      <w:r w:rsidRPr="006673D3">
        <w:rPr>
          <w:rFonts w:ascii="Times New Roman" w:hAnsi="Times New Roman" w:cs="Times New Roman"/>
        </w:rPr>
        <w:t>c)Adicional do FGTS (40% + 10%) para as rescisões sem justa causa;</w:t>
      </w:r>
    </w:p>
    <w:p w:rsidR="009526AF" w:rsidRPr="006673D3" w:rsidRDefault="009526AF" w:rsidP="009526AF">
      <w:pPr>
        <w:autoSpaceDE w:val="0"/>
        <w:autoSpaceDN w:val="0"/>
        <w:adjustRightInd w:val="0"/>
        <w:jc w:val="both"/>
        <w:rPr>
          <w:rFonts w:ascii="Times New Roman" w:hAnsi="Times New Roman" w:cs="Times New Roman"/>
        </w:rPr>
      </w:pPr>
      <w:r w:rsidRPr="006673D3">
        <w:rPr>
          <w:rFonts w:ascii="Times New Roman" w:hAnsi="Times New Roman" w:cs="Times New Roman"/>
        </w:rPr>
        <w:t>d)Impacto sobre férias e 13º salário (Grupo “A” sobre as férias e 13º salário);</w:t>
      </w:r>
    </w:p>
    <w:p w:rsidR="009526AF" w:rsidRDefault="009526AF" w:rsidP="009526AF">
      <w:pPr>
        <w:autoSpaceDE w:val="0"/>
        <w:autoSpaceDN w:val="0"/>
        <w:adjustRightInd w:val="0"/>
        <w:jc w:val="both"/>
        <w:rPr>
          <w:rFonts w:ascii="Times New Roman" w:hAnsi="Times New Roman" w:cs="Times New Roman"/>
        </w:rPr>
      </w:pPr>
      <w:r w:rsidRPr="006673D3">
        <w:rPr>
          <w:rFonts w:ascii="Times New Roman" w:hAnsi="Times New Roman" w:cs="Times New Roman"/>
        </w:rPr>
        <w:t>e)Aviso-prévio trabalhado e aviso-prévio indenizado.</w:t>
      </w:r>
    </w:p>
    <w:p w:rsidR="009526AF" w:rsidRPr="006673D3" w:rsidRDefault="009526AF" w:rsidP="009526AF">
      <w:pPr>
        <w:autoSpaceDE w:val="0"/>
        <w:autoSpaceDN w:val="0"/>
        <w:adjustRightInd w:val="0"/>
        <w:jc w:val="both"/>
        <w:rPr>
          <w:rFonts w:ascii="Times New Roman" w:hAnsi="Times New Roman" w:cs="Times New Roman"/>
        </w:rPr>
      </w:pPr>
    </w:p>
    <w:p w:rsidR="009526AF" w:rsidRDefault="009526AF" w:rsidP="009526AF">
      <w:pPr>
        <w:autoSpaceDE w:val="0"/>
        <w:autoSpaceDN w:val="0"/>
        <w:adjustRightInd w:val="0"/>
        <w:jc w:val="both"/>
        <w:rPr>
          <w:rFonts w:ascii="Times New Roman" w:hAnsi="Times New Roman" w:cs="Times New Roman"/>
        </w:rPr>
      </w:pPr>
      <w:r w:rsidRPr="006673D3">
        <w:rPr>
          <w:rFonts w:ascii="Times New Roman" w:hAnsi="Times New Roman" w:cs="Times New Roman"/>
        </w:rPr>
        <w:t>16.4.1 Os valores provisionados serão discriminados conforme abaixo:</w:t>
      </w:r>
    </w:p>
    <w:p w:rsidR="009526AF" w:rsidRDefault="009526AF" w:rsidP="009526AF">
      <w:pPr>
        <w:autoSpaceDE w:val="0"/>
        <w:autoSpaceDN w:val="0"/>
        <w:adjustRightInd w:val="0"/>
        <w:jc w:val="both"/>
        <w:rPr>
          <w:rFonts w:ascii="Times New Roman" w:hAnsi="Times New Roman" w:cs="Times New Roman"/>
        </w:rPr>
      </w:pPr>
    </w:p>
    <w:p w:rsidR="009526AF" w:rsidRPr="009526AF" w:rsidRDefault="009526AF" w:rsidP="009526AF">
      <w:pPr>
        <w:autoSpaceDE w:val="0"/>
        <w:autoSpaceDN w:val="0"/>
        <w:adjustRightInd w:val="0"/>
        <w:rPr>
          <w:rFonts w:ascii="Times New Roman" w:hAnsi="Times New Roman" w:cs="Times New Roman"/>
          <w:b/>
          <w:bCs/>
        </w:rPr>
      </w:pPr>
      <w:r w:rsidRPr="009526AF">
        <w:rPr>
          <w:rFonts w:ascii="Times New Roman" w:hAnsi="Times New Roman" w:cs="Times New Roman"/>
          <w:b/>
          <w:bCs/>
        </w:rPr>
        <w:t>RESERVA MENSAL PARA O PAGAMENTO DE ENCARGOS TRABALHISTAS – PERCENTUAL INCIDENTE SOBRE A REMUNERAÇÃO, CONFORME QUADRO DO ANEXO VII DA IN SLTI Nº 2/2008</w:t>
      </w:r>
    </w:p>
    <w:p w:rsidR="009526AF" w:rsidRPr="009526AF" w:rsidRDefault="009526AF" w:rsidP="009526AF">
      <w:pPr>
        <w:autoSpaceDE w:val="0"/>
        <w:autoSpaceDN w:val="0"/>
        <w:adjustRightInd w:val="0"/>
        <w:rPr>
          <w:rFonts w:ascii="Times New Roman" w:hAnsi="Times New Roman" w:cs="Times New Roman"/>
          <w:b/>
          <w:bCs/>
        </w:rPr>
      </w:pPr>
      <w:r w:rsidRPr="009526AF">
        <w:rPr>
          <w:rFonts w:ascii="Times New Roman" w:hAnsi="Times New Roman" w:cs="Times New Roman"/>
          <w:b/>
          <w:bCs/>
        </w:rPr>
        <w:t>ITEM RAT 1% RAT 2% RAT 3%</w:t>
      </w:r>
    </w:p>
    <w:p w:rsidR="009526AF" w:rsidRPr="009526AF" w:rsidRDefault="009526AF" w:rsidP="009526AF">
      <w:pPr>
        <w:autoSpaceDE w:val="0"/>
        <w:autoSpaceDN w:val="0"/>
        <w:adjustRightInd w:val="0"/>
        <w:rPr>
          <w:rFonts w:ascii="Times New Roman" w:hAnsi="Times New Roman" w:cs="Times New Roman"/>
        </w:rPr>
      </w:pPr>
      <w:r w:rsidRPr="009526AF">
        <w:rPr>
          <w:rFonts w:ascii="Times New Roman" w:hAnsi="Times New Roman" w:cs="Times New Roman"/>
        </w:rPr>
        <w:t>13º salário 8,33% 8,33% 8,33%</w:t>
      </w:r>
    </w:p>
    <w:p w:rsidR="009526AF" w:rsidRPr="009526AF" w:rsidRDefault="009526AF" w:rsidP="009526AF">
      <w:pPr>
        <w:autoSpaceDE w:val="0"/>
        <w:autoSpaceDN w:val="0"/>
        <w:adjustRightInd w:val="0"/>
        <w:rPr>
          <w:rFonts w:ascii="Times New Roman" w:hAnsi="Times New Roman" w:cs="Times New Roman"/>
        </w:rPr>
      </w:pPr>
      <w:r w:rsidRPr="009526AF">
        <w:rPr>
          <w:rFonts w:ascii="Times New Roman" w:hAnsi="Times New Roman" w:cs="Times New Roman"/>
        </w:rPr>
        <w:t>Férias e abono (1/3) férias 12,10% 12,10% 12,10%</w:t>
      </w:r>
    </w:p>
    <w:p w:rsidR="009526AF" w:rsidRPr="009526AF" w:rsidRDefault="009526AF" w:rsidP="009526AF">
      <w:pPr>
        <w:autoSpaceDE w:val="0"/>
        <w:autoSpaceDN w:val="0"/>
        <w:adjustRightInd w:val="0"/>
        <w:rPr>
          <w:rFonts w:ascii="Times New Roman" w:hAnsi="Times New Roman" w:cs="Times New Roman"/>
        </w:rPr>
      </w:pPr>
      <w:r w:rsidRPr="009526AF">
        <w:rPr>
          <w:rFonts w:ascii="Times New Roman" w:hAnsi="Times New Roman" w:cs="Times New Roman"/>
        </w:rPr>
        <w:t>Adicional de (40% + 10%) para as rescisões sem justa</w:t>
      </w:r>
      <w:r w:rsidR="001E1269">
        <w:rPr>
          <w:rFonts w:ascii="Times New Roman" w:hAnsi="Times New Roman" w:cs="Times New Roman"/>
        </w:rPr>
        <w:t xml:space="preserve"> </w:t>
      </w:r>
      <w:r w:rsidRPr="009526AF">
        <w:rPr>
          <w:rFonts w:ascii="Times New Roman" w:hAnsi="Times New Roman" w:cs="Times New Roman"/>
        </w:rPr>
        <w:t>causa</w:t>
      </w:r>
    </w:p>
    <w:p w:rsidR="009526AF" w:rsidRPr="009526AF" w:rsidRDefault="009526AF" w:rsidP="009526AF">
      <w:pPr>
        <w:autoSpaceDE w:val="0"/>
        <w:autoSpaceDN w:val="0"/>
        <w:adjustRightInd w:val="0"/>
        <w:rPr>
          <w:rFonts w:ascii="Times New Roman" w:hAnsi="Times New Roman" w:cs="Times New Roman"/>
        </w:rPr>
      </w:pPr>
      <w:r w:rsidRPr="009526AF">
        <w:rPr>
          <w:rFonts w:ascii="Times New Roman" w:hAnsi="Times New Roman" w:cs="Times New Roman"/>
        </w:rPr>
        <w:t>5,00% 5,00% 5,00%</w:t>
      </w:r>
    </w:p>
    <w:p w:rsidR="009526AF" w:rsidRPr="009526AF" w:rsidRDefault="009526AF" w:rsidP="009526AF">
      <w:pPr>
        <w:autoSpaceDE w:val="0"/>
        <w:autoSpaceDN w:val="0"/>
        <w:adjustRightInd w:val="0"/>
        <w:rPr>
          <w:rFonts w:ascii="Times New Roman" w:hAnsi="Times New Roman" w:cs="Times New Roman"/>
        </w:rPr>
      </w:pPr>
      <w:r w:rsidRPr="009526AF">
        <w:rPr>
          <w:rFonts w:ascii="Times New Roman" w:hAnsi="Times New Roman" w:cs="Times New Roman"/>
        </w:rPr>
        <w:t>Subtotal 25,43% 25,43% 25,43%</w:t>
      </w:r>
    </w:p>
    <w:p w:rsidR="009526AF" w:rsidRPr="009526AF" w:rsidRDefault="009526AF" w:rsidP="009526AF">
      <w:pPr>
        <w:autoSpaceDE w:val="0"/>
        <w:autoSpaceDN w:val="0"/>
        <w:adjustRightInd w:val="0"/>
        <w:rPr>
          <w:rFonts w:ascii="Times New Roman" w:hAnsi="Times New Roman" w:cs="Times New Roman"/>
        </w:rPr>
      </w:pPr>
      <w:r w:rsidRPr="009526AF">
        <w:rPr>
          <w:rFonts w:ascii="Times New Roman" w:hAnsi="Times New Roman" w:cs="Times New Roman"/>
        </w:rPr>
        <w:t>Grupo A sobre férias e 13º salário* 7,39% 7,60% 7,82%</w:t>
      </w:r>
    </w:p>
    <w:p w:rsidR="009526AF" w:rsidRPr="009526AF" w:rsidRDefault="009526AF" w:rsidP="009526AF">
      <w:pPr>
        <w:autoSpaceDE w:val="0"/>
        <w:autoSpaceDN w:val="0"/>
        <w:adjustRightInd w:val="0"/>
        <w:rPr>
          <w:rFonts w:ascii="Times New Roman" w:hAnsi="Times New Roman" w:cs="Times New Roman"/>
        </w:rPr>
      </w:pPr>
      <w:r w:rsidRPr="009526AF">
        <w:rPr>
          <w:rFonts w:ascii="Times New Roman" w:hAnsi="Times New Roman" w:cs="Times New Roman"/>
        </w:rPr>
        <w:t>Total antes do aviso-prévio trabalhado 32,82% 33,03% 33,25%</w:t>
      </w:r>
    </w:p>
    <w:p w:rsidR="009526AF" w:rsidRPr="009526AF" w:rsidRDefault="009526AF" w:rsidP="009526AF">
      <w:pPr>
        <w:autoSpaceDE w:val="0"/>
        <w:autoSpaceDN w:val="0"/>
        <w:adjustRightInd w:val="0"/>
        <w:rPr>
          <w:rFonts w:ascii="Times New Roman" w:hAnsi="Times New Roman" w:cs="Times New Roman"/>
        </w:rPr>
      </w:pPr>
      <w:r w:rsidRPr="009526AF">
        <w:rPr>
          <w:rFonts w:ascii="Times New Roman" w:hAnsi="Times New Roman" w:cs="Times New Roman"/>
        </w:rPr>
        <w:t>Aviso-prévio trabalhado ** e aviso prévio-indenizado 1,17% 1,17% 1,17%</w:t>
      </w:r>
    </w:p>
    <w:p w:rsidR="009526AF" w:rsidRPr="009526AF" w:rsidRDefault="009526AF" w:rsidP="009526AF">
      <w:pPr>
        <w:autoSpaceDE w:val="0"/>
        <w:autoSpaceDN w:val="0"/>
        <w:adjustRightInd w:val="0"/>
        <w:jc w:val="both"/>
        <w:rPr>
          <w:rFonts w:ascii="Times New Roman" w:hAnsi="Times New Roman" w:cs="Times New Roman"/>
        </w:rPr>
      </w:pPr>
      <w:r w:rsidRPr="009526AF">
        <w:rPr>
          <w:rFonts w:ascii="Times New Roman" w:hAnsi="Times New Roman" w:cs="Times New Roman"/>
        </w:rPr>
        <w:t>Total 33,99% 34,20% 34,42%</w:t>
      </w:r>
    </w:p>
    <w:p w:rsidR="009526AF" w:rsidRDefault="009526AF" w:rsidP="009526AF">
      <w:pPr>
        <w:autoSpaceDE w:val="0"/>
        <w:autoSpaceDN w:val="0"/>
        <w:adjustRightInd w:val="0"/>
        <w:jc w:val="both"/>
        <w:rPr>
          <w:rFonts w:ascii="Arial" w:hAnsi="Arial" w:cs="Arial"/>
        </w:rPr>
      </w:pPr>
    </w:p>
    <w:p w:rsidR="009526AF" w:rsidRPr="00B1114A" w:rsidRDefault="009526AF" w:rsidP="009526AF">
      <w:pPr>
        <w:autoSpaceDE w:val="0"/>
        <w:autoSpaceDN w:val="0"/>
        <w:adjustRightInd w:val="0"/>
        <w:jc w:val="both"/>
        <w:rPr>
          <w:rFonts w:ascii="Times New Roman" w:hAnsi="Times New Roman" w:cs="Times New Roman"/>
        </w:rPr>
      </w:pPr>
      <w:r w:rsidRPr="00B1114A">
        <w:rPr>
          <w:rFonts w:ascii="Times New Roman" w:hAnsi="Times New Roman" w:cs="Times New Roman"/>
        </w:rPr>
        <w:t>Considerando as alíquotas de contribuição 1%, 2% ou 3%, referentes ao grau de risco de acidente do trabalho, previsto no art. 22, inciso II, da Lei nº 8.212/91.</w:t>
      </w:r>
    </w:p>
    <w:p w:rsidR="009526AF" w:rsidRPr="00B1114A" w:rsidRDefault="009526AF" w:rsidP="009526AF">
      <w:pPr>
        <w:autoSpaceDE w:val="0"/>
        <w:autoSpaceDN w:val="0"/>
        <w:adjustRightInd w:val="0"/>
        <w:jc w:val="both"/>
        <w:rPr>
          <w:rFonts w:ascii="Times New Roman" w:hAnsi="Times New Roman" w:cs="Times New Roman"/>
        </w:rPr>
      </w:pPr>
      <w:r w:rsidRPr="00B1114A">
        <w:rPr>
          <w:rFonts w:ascii="Times New Roman" w:hAnsi="Times New Roman" w:cs="Times New Roman"/>
        </w:rPr>
        <w:t xml:space="preserve">** Considera-se a divisão do percentual previsto no item 5 do anexo VII da IN SLTI/MPOG nº 3/09 pelo número de meses da primeira vigência do contrato: 23,3% dividido por </w:t>
      </w:r>
      <w:r w:rsidR="00DD1991">
        <w:rPr>
          <w:rFonts w:ascii="Times New Roman" w:hAnsi="Times New Roman" w:cs="Times New Roman"/>
        </w:rPr>
        <w:t>12</w:t>
      </w:r>
      <w:r w:rsidRPr="00B1114A">
        <w:rPr>
          <w:rFonts w:ascii="Times New Roman" w:hAnsi="Times New Roman" w:cs="Times New Roman"/>
        </w:rPr>
        <w:t xml:space="preserve"> meses = </w:t>
      </w:r>
      <w:r w:rsidR="00DD1991">
        <w:rPr>
          <w:rFonts w:ascii="Times New Roman" w:hAnsi="Times New Roman" w:cs="Times New Roman"/>
        </w:rPr>
        <w:t>0,94</w:t>
      </w:r>
      <w:r w:rsidRPr="00B1114A">
        <w:rPr>
          <w:rFonts w:ascii="Times New Roman" w:hAnsi="Times New Roman" w:cs="Times New Roman"/>
        </w:rPr>
        <w:t>% (</w:t>
      </w:r>
      <w:r w:rsidR="00DD1991">
        <w:rPr>
          <w:rFonts w:ascii="Times New Roman" w:hAnsi="Times New Roman" w:cs="Times New Roman"/>
        </w:rPr>
        <w:t>noventa e quatro décimos</w:t>
      </w:r>
      <w:r w:rsidRPr="00B1114A">
        <w:rPr>
          <w:rFonts w:ascii="Times New Roman" w:hAnsi="Times New Roman" w:cs="Times New Roman"/>
        </w:rPr>
        <w:t xml:space="preserve"> por cento).</w:t>
      </w:r>
    </w:p>
    <w:p w:rsidR="009526AF" w:rsidRPr="00B1114A" w:rsidRDefault="009526AF" w:rsidP="009526AF">
      <w:pPr>
        <w:autoSpaceDE w:val="0"/>
        <w:autoSpaceDN w:val="0"/>
        <w:adjustRightInd w:val="0"/>
        <w:jc w:val="both"/>
        <w:rPr>
          <w:rFonts w:ascii="Times New Roman" w:hAnsi="Times New Roman" w:cs="Times New Roman"/>
        </w:rPr>
      </w:pPr>
      <w:r w:rsidRPr="00B1114A">
        <w:rPr>
          <w:rFonts w:ascii="Times New Roman" w:hAnsi="Times New Roman" w:cs="Times New Roman"/>
        </w:rPr>
        <w:t>16.5 A contratante firmará acordo de cooperação com instituição bancária oficial, determinando os termos para a abertura da conta corrente vinculada.</w:t>
      </w:r>
    </w:p>
    <w:p w:rsidR="009526AF" w:rsidRPr="00B1114A" w:rsidRDefault="009526AF" w:rsidP="009526AF">
      <w:pPr>
        <w:autoSpaceDE w:val="0"/>
        <w:autoSpaceDN w:val="0"/>
        <w:adjustRightInd w:val="0"/>
        <w:jc w:val="both"/>
        <w:rPr>
          <w:rFonts w:ascii="Times New Roman" w:hAnsi="Times New Roman" w:cs="Times New Roman"/>
        </w:rPr>
      </w:pPr>
      <w:r w:rsidRPr="00B1114A">
        <w:rPr>
          <w:rFonts w:ascii="Times New Roman" w:hAnsi="Times New Roman" w:cs="Times New Roman"/>
        </w:rPr>
        <w:t>16.6 A assinatura do contrato de prestação de serviços entre o contratante e a empresa vencedora do certame será precedida dos seguintes atos:</w:t>
      </w:r>
    </w:p>
    <w:p w:rsidR="009526AF" w:rsidRPr="00B1114A" w:rsidRDefault="009526AF" w:rsidP="00E133A3">
      <w:pPr>
        <w:autoSpaceDE w:val="0"/>
        <w:autoSpaceDN w:val="0"/>
        <w:adjustRightInd w:val="0"/>
        <w:ind w:left="851"/>
        <w:jc w:val="both"/>
        <w:rPr>
          <w:rFonts w:ascii="Times New Roman" w:hAnsi="Times New Roman" w:cs="Times New Roman"/>
        </w:rPr>
      </w:pPr>
      <w:r w:rsidRPr="00B1114A">
        <w:rPr>
          <w:rFonts w:ascii="Times New Roman" w:hAnsi="Times New Roman" w:cs="Times New Roman"/>
        </w:rPr>
        <w:t xml:space="preserve">16.6.1 Solicitação da contratante, </w:t>
      </w:r>
      <w:r w:rsidR="00603364">
        <w:rPr>
          <w:rFonts w:ascii="Times New Roman" w:hAnsi="Times New Roman" w:cs="Times New Roman"/>
        </w:rPr>
        <w:t xml:space="preserve">no prazo de até 15 dias, </w:t>
      </w:r>
      <w:r w:rsidRPr="00B1114A">
        <w:rPr>
          <w:rFonts w:ascii="Times New Roman" w:hAnsi="Times New Roman" w:cs="Times New Roman"/>
        </w:rPr>
        <w:t>mediante oficio à instituição bancária oficial, de abertura de conta corrente vinculada, bloqueada para movimentação, no nome da empresa;</w:t>
      </w:r>
    </w:p>
    <w:p w:rsidR="009526AF" w:rsidRPr="00B1114A" w:rsidRDefault="009526AF" w:rsidP="00E133A3">
      <w:pPr>
        <w:autoSpaceDE w:val="0"/>
        <w:autoSpaceDN w:val="0"/>
        <w:adjustRightInd w:val="0"/>
        <w:ind w:left="851"/>
        <w:jc w:val="both"/>
        <w:rPr>
          <w:rFonts w:ascii="Times New Roman" w:hAnsi="Times New Roman" w:cs="Times New Roman"/>
        </w:rPr>
      </w:pPr>
      <w:r w:rsidRPr="00B1114A">
        <w:rPr>
          <w:rFonts w:ascii="Times New Roman" w:hAnsi="Times New Roman" w:cs="Times New Roman"/>
        </w:rPr>
        <w:t>16.6.2 Assinatura, pela contratada, no ato da regularização da conta corrente vinculada, de termo especifico da instituição financeira oficial que permita à contratante ter acesso aos saldos e extratos, e vincule a movimentação dos valores depositados à autorização da Administração.</w:t>
      </w:r>
    </w:p>
    <w:p w:rsidR="009526AF" w:rsidRPr="00B1114A" w:rsidRDefault="009526AF" w:rsidP="009526AF">
      <w:pPr>
        <w:autoSpaceDE w:val="0"/>
        <w:autoSpaceDN w:val="0"/>
        <w:adjustRightInd w:val="0"/>
        <w:jc w:val="both"/>
        <w:rPr>
          <w:rFonts w:ascii="Times New Roman" w:hAnsi="Times New Roman" w:cs="Times New Roman"/>
        </w:rPr>
      </w:pPr>
      <w:proofErr w:type="gramStart"/>
      <w:r w:rsidRPr="00B1114A">
        <w:rPr>
          <w:rFonts w:ascii="Times New Roman" w:hAnsi="Times New Roman" w:cs="Times New Roman"/>
        </w:rPr>
        <w:lastRenderedPageBreak/>
        <w:t>16.7 Caso</w:t>
      </w:r>
      <w:proofErr w:type="gramEnd"/>
      <w:r w:rsidRPr="00B1114A">
        <w:rPr>
          <w:rFonts w:ascii="Times New Roman" w:hAnsi="Times New Roman" w:cs="Times New Roman"/>
        </w:rPr>
        <w:t xml:space="preserve"> cabível para o tipo conta corrente vinculada disponível, poderá incidir remuneração pelo índice da poupança ou outro definido no acordo de cooperação, desde que obtenha maior rentabilidade.</w:t>
      </w:r>
    </w:p>
    <w:p w:rsidR="009526AF" w:rsidRPr="00B1114A" w:rsidRDefault="009526AF" w:rsidP="009526AF">
      <w:pPr>
        <w:autoSpaceDE w:val="0"/>
        <w:autoSpaceDN w:val="0"/>
        <w:adjustRightInd w:val="0"/>
        <w:jc w:val="both"/>
        <w:rPr>
          <w:rFonts w:ascii="Times New Roman" w:hAnsi="Times New Roman" w:cs="Times New Roman"/>
        </w:rPr>
      </w:pPr>
      <w:r w:rsidRPr="00B1114A">
        <w:rPr>
          <w:rFonts w:ascii="Times New Roman" w:hAnsi="Times New Roman" w:cs="Times New Roman"/>
        </w:rPr>
        <w:t>16.8 Os valores referentes às provisões de encargos trabalhistas mencionados, depositados em conta vinculada, deixarão de compor o valor mensal a ser pago diretamente à empresa.</w:t>
      </w:r>
    </w:p>
    <w:p w:rsidR="009526AF" w:rsidRPr="00B1114A" w:rsidRDefault="009526AF" w:rsidP="009526AF">
      <w:pPr>
        <w:autoSpaceDE w:val="0"/>
        <w:autoSpaceDN w:val="0"/>
        <w:adjustRightInd w:val="0"/>
        <w:jc w:val="both"/>
        <w:rPr>
          <w:rFonts w:ascii="Times New Roman" w:hAnsi="Times New Roman" w:cs="Times New Roman"/>
        </w:rPr>
      </w:pPr>
      <w:r w:rsidRPr="00B1114A">
        <w:rPr>
          <w:rFonts w:ascii="Times New Roman" w:hAnsi="Times New Roman" w:cs="Times New Roman"/>
        </w:rPr>
        <w:t>16.9 O montante de que trata o aviso-prévio trabalhado, 23,33% (vinte e três virgula trinta e três por cento) da remuneração mensal, deverá ser integralmente depositado durante a primeira vigência do contrato, devendo ser renegociado para fins de prorrogação, em conformidade com o disposto no inciso XVII do art. 19 da IN MPOG/SLTI nº 02/2008.</w:t>
      </w:r>
    </w:p>
    <w:p w:rsidR="009526AF" w:rsidRPr="00B1114A" w:rsidRDefault="009526AF" w:rsidP="009526AF">
      <w:pPr>
        <w:autoSpaceDE w:val="0"/>
        <w:autoSpaceDN w:val="0"/>
        <w:adjustRightInd w:val="0"/>
        <w:jc w:val="both"/>
        <w:rPr>
          <w:rFonts w:ascii="Times New Roman" w:hAnsi="Times New Roman" w:cs="Times New Roman"/>
        </w:rPr>
      </w:pPr>
      <w:r w:rsidRPr="00B1114A">
        <w:rPr>
          <w:rFonts w:ascii="Times New Roman" w:hAnsi="Times New Roman" w:cs="Times New Roman"/>
        </w:rPr>
        <w:t>16.9.1 O percentual do aviso-prévio trabalhado ao término do contrato é de 23,33% (vinte e três virgula trinta e três por cento), obtido através do seguinte cálculo: 7/30 (sete trinta avos) da remuneração mensal x 100 (cem).</w:t>
      </w:r>
    </w:p>
    <w:p w:rsidR="009526AF" w:rsidRPr="00B1114A" w:rsidRDefault="009526AF" w:rsidP="009526AF">
      <w:pPr>
        <w:autoSpaceDE w:val="0"/>
        <w:autoSpaceDN w:val="0"/>
        <w:adjustRightInd w:val="0"/>
        <w:jc w:val="both"/>
        <w:rPr>
          <w:rFonts w:ascii="Times New Roman" w:hAnsi="Times New Roman" w:cs="Times New Roman"/>
        </w:rPr>
      </w:pPr>
      <w:r w:rsidRPr="00B1114A">
        <w:rPr>
          <w:rFonts w:ascii="Times New Roman" w:hAnsi="Times New Roman" w:cs="Times New Roman"/>
        </w:rPr>
        <w:t>16.10 Deverá ser assinado pela contratada documento de autorização para a criação da conta vinculada nos termos do art. 19-A da IN MPOG/SLTI nº 02/2008.</w:t>
      </w:r>
    </w:p>
    <w:p w:rsidR="009526AF" w:rsidRPr="00B1114A" w:rsidRDefault="009526AF" w:rsidP="009526AF">
      <w:pPr>
        <w:autoSpaceDE w:val="0"/>
        <w:autoSpaceDN w:val="0"/>
        <w:adjustRightInd w:val="0"/>
        <w:jc w:val="both"/>
        <w:rPr>
          <w:rFonts w:ascii="Times New Roman" w:hAnsi="Times New Roman" w:cs="Times New Roman"/>
        </w:rPr>
      </w:pPr>
      <w:r w:rsidRPr="00B1114A">
        <w:rPr>
          <w:rFonts w:ascii="Times New Roman" w:hAnsi="Times New Roman" w:cs="Times New Roman"/>
        </w:rPr>
        <w:t>16.11 A contratada poderá solicitar a autorização da contratante para utilizar os valores da conta vinculada para o pagamento de eventuais indenizações trabalhistas dos empregados, ocorridas durante a vigência do contrato, nas seguintes condições:</w:t>
      </w:r>
    </w:p>
    <w:p w:rsidR="009526AF" w:rsidRPr="00B1114A" w:rsidRDefault="009526AF" w:rsidP="009526AF">
      <w:pPr>
        <w:autoSpaceDE w:val="0"/>
        <w:autoSpaceDN w:val="0"/>
        <w:adjustRightInd w:val="0"/>
        <w:jc w:val="both"/>
        <w:rPr>
          <w:rFonts w:ascii="Times New Roman" w:hAnsi="Times New Roman" w:cs="Times New Roman"/>
        </w:rPr>
      </w:pPr>
      <w:r w:rsidRPr="00B1114A">
        <w:rPr>
          <w:rFonts w:ascii="Times New Roman" w:hAnsi="Times New Roman" w:cs="Times New Roman"/>
        </w:rPr>
        <w:t>a) parcial e anualmente, pelo valor correspondente aos 13ºs salários, quando devidos;</w:t>
      </w:r>
    </w:p>
    <w:p w:rsidR="009526AF" w:rsidRPr="00B1114A" w:rsidRDefault="009526AF" w:rsidP="009526AF">
      <w:pPr>
        <w:autoSpaceDE w:val="0"/>
        <w:autoSpaceDN w:val="0"/>
        <w:adjustRightInd w:val="0"/>
        <w:jc w:val="both"/>
        <w:rPr>
          <w:rFonts w:ascii="Times New Roman" w:hAnsi="Times New Roman" w:cs="Times New Roman"/>
        </w:rPr>
      </w:pPr>
      <w:r w:rsidRPr="00B1114A">
        <w:rPr>
          <w:rFonts w:ascii="Times New Roman" w:hAnsi="Times New Roman" w:cs="Times New Roman"/>
        </w:rPr>
        <w:t>b) parcialmente, pelo valor correspondente às férias e ao 1/3 de férias, quando dos gozos de férias dos empregados vinculados ao contrato;</w:t>
      </w:r>
    </w:p>
    <w:p w:rsidR="009526AF" w:rsidRPr="00B1114A" w:rsidRDefault="009526AF" w:rsidP="009526AF">
      <w:pPr>
        <w:autoSpaceDE w:val="0"/>
        <w:autoSpaceDN w:val="0"/>
        <w:adjustRightInd w:val="0"/>
        <w:jc w:val="both"/>
        <w:rPr>
          <w:rFonts w:ascii="Times New Roman" w:hAnsi="Times New Roman" w:cs="Times New Roman"/>
        </w:rPr>
      </w:pPr>
      <w:r w:rsidRPr="00B1114A">
        <w:rPr>
          <w:rFonts w:ascii="Times New Roman" w:hAnsi="Times New Roman" w:cs="Times New Roman"/>
        </w:rPr>
        <w:t>c) parcialmente, pelo valor correspondente aos 13ºs salários proporcionais, férias proporcionais e à indenização compensatória porventura devida sobre o FGTS, quando da demissão de empregado vinculado ao contrato;</w:t>
      </w:r>
    </w:p>
    <w:p w:rsidR="009526AF" w:rsidRPr="00B1114A" w:rsidRDefault="009526AF" w:rsidP="009526AF">
      <w:pPr>
        <w:autoSpaceDE w:val="0"/>
        <w:autoSpaceDN w:val="0"/>
        <w:adjustRightInd w:val="0"/>
        <w:jc w:val="both"/>
        <w:rPr>
          <w:rFonts w:ascii="Times New Roman" w:hAnsi="Times New Roman" w:cs="Times New Roman"/>
        </w:rPr>
      </w:pPr>
      <w:r w:rsidRPr="00B1114A">
        <w:rPr>
          <w:rFonts w:ascii="Times New Roman" w:hAnsi="Times New Roman" w:cs="Times New Roman"/>
        </w:rPr>
        <w:t>d) ao final da vigência do contrato, para o pagamento das verbas rescisórias; e</w:t>
      </w:r>
    </w:p>
    <w:p w:rsidR="009526AF" w:rsidRPr="00B1114A" w:rsidRDefault="009526AF" w:rsidP="009526AF">
      <w:pPr>
        <w:autoSpaceDE w:val="0"/>
        <w:autoSpaceDN w:val="0"/>
        <w:adjustRightInd w:val="0"/>
        <w:jc w:val="both"/>
        <w:rPr>
          <w:rFonts w:ascii="Times New Roman" w:hAnsi="Times New Roman" w:cs="Times New Roman"/>
        </w:rPr>
      </w:pPr>
      <w:r w:rsidRPr="00B1114A">
        <w:rPr>
          <w:rFonts w:ascii="Times New Roman" w:hAnsi="Times New Roman" w:cs="Times New Roman"/>
        </w:rPr>
        <w:t>e) o saldo restante, com a execução completa do contrato, após a comprovação, por parte da empresa, da quitação de todos os encargos trabalhistas e previdenciários relativos ao serviço contratado.</w:t>
      </w:r>
    </w:p>
    <w:p w:rsidR="009526AF" w:rsidRDefault="009526AF" w:rsidP="009526AF">
      <w:pPr>
        <w:autoSpaceDE w:val="0"/>
        <w:autoSpaceDN w:val="0"/>
        <w:adjustRightInd w:val="0"/>
        <w:jc w:val="both"/>
        <w:rPr>
          <w:rFonts w:ascii="Times New Roman" w:hAnsi="Times New Roman" w:cs="Times New Roman"/>
        </w:rPr>
      </w:pPr>
      <w:r w:rsidRPr="00B1114A">
        <w:rPr>
          <w:rFonts w:ascii="Times New Roman" w:hAnsi="Times New Roman" w:cs="Times New Roman"/>
        </w:rPr>
        <w:t>16.12 Para a liberação dos recursos da conta vinculada, para o pagamento de eventuais indenizações trabalhistas dos empregados ocorridas durante a vigência do contrato, a contratada deverá apresentar à contratante os documentos comprobatórios da ocorrência das obrigações trabalhistas e seus respectivos prazos de vencimento.</w:t>
      </w:r>
    </w:p>
    <w:p w:rsidR="009526AF" w:rsidRPr="00B1114A" w:rsidRDefault="009526AF" w:rsidP="009526AF">
      <w:pPr>
        <w:autoSpaceDE w:val="0"/>
        <w:autoSpaceDN w:val="0"/>
        <w:adjustRightInd w:val="0"/>
        <w:jc w:val="both"/>
        <w:rPr>
          <w:rFonts w:ascii="Times New Roman" w:hAnsi="Times New Roman" w:cs="Times New Roman"/>
          <w:color w:val="000000"/>
        </w:rPr>
      </w:pPr>
      <w:r w:rsidRPr="00B1114A">
        <w:rPr>
          <w:rFonts w:ascii="Times New Roman" w:hAnsi="Times New Roman" w:cs="Times New Roman"/>
          <w:color w:val="000000"/>
        </w:rPr>
        <w:t>16.13 A contratante expedirá, após a confirmação da ocorrência da indenização trabalhista e a</w:t>
      </w:r>
      <w:r>
        <w:rPr>
          <w:rFonts w:ascii="Times New Roman" w:hAnsi="Times New Roman" w:cs="Times New Roman"/>
          <w:color w:val="000000"/>
        </w:rPr>
        <w:t xml:space="preserve"> </w:t>
      </w:r>
      <w:r w:rsidRPr="00B1114A">
        <w:rPr>
          <w:rFonts w:ascii="Times New Roman" w:hAnsi="Times New Roman" w:cs="Times New Roman"/>
          <w:color w:val="000000"/>
        </w:rPr>
        <w:t>conferencia dos cálculos, a autorização para a movimentação, encaminhando a referida</w:t>
      </w:r>
      <w:r>
        <w:rPr>
          <w:rFonts w:ascii="Times New Roman" w:hAnsi="Times New Roman" w:cs="Times New Roman"/>
          <w:color w:val="000000"/>
        </w:rPr>
        <w:t xml:space="preserve"> </w:t>
      </w:r>
      <w:r w:rsidRPr="00B1114A">
        <w:rPr>
          <w:rFonts w:ascii="Times New Roman" w:hAnsi="Times New Roman" w:cs="Times New Roman"/>
          <w:color w:val="000000"/>
        </w:rPr>
        <w:t>autorização à instituição financeira oficial no prazo máximo de 05(cinco) dias úteis, a contar da</w:t>
      </w:r>
      <w:r>
        <w:rPr>
          <w:rFonts w:ascii="Times New Roman" w:hAnsi="Times New Roman" w:cs="Times New Roman"/>
          <w:color w:val="000000"/>
        </w:rPr>
        <w:t xml:space="preserve"> </w:t>
      </w:r>
      <w:r w:rsidRPr="00B1114A">
        <w:rPr>
          <w:rFonts w:ascii="Times New Roman" w:hAnsi="Times New Roman" w:cs="Times New Roman"/>
          <w:color w:val="000000"/>
        </w:rPr>
        <w:t>data da apresentação dos documentos comprobatórios da empresa.</w:t>
      </w:r>
    </w:p>
    <w:p w:rsidR="009526AF" w:rsidRPr="00B1114A" w:rsidRDefault="009526AF" w:rsidP="009526AF">
      <w:pPr>
        <w:autoSpaceDE w:val="0"/>
        <w:autoSpaceDN w:val="0"/>
        <w:adjustRightInd w:val="0"/>
        <w:jc w:val="both"/>
        <w:rPr>
          <w:rFonts w:ascii="Times New Roman" w:hAnsi="Times New Roman" w:cs="Times New Roman"/>
          <w:color w:val="000000"/>
        </w:rPr>
      </w:pPr>
      <w:r w:rsidRPr="00B1114A">
        <w:rPr>
          <w:rFonts w:ascii="Times New Roman" w:hAnsi="Times New Roman" w:cs="Times New Roman"/>
          <w:color w:val="000000"/>
        </w:rPr>
        <w:t>16.14 A autorização de que trata o subitem anterior deverá especificar que a movimentação</w:t>
      </w:r>
      <w:r>
        <w:rPr>
          <w:rFonts w:ascii="Times New Roman" w:hAnsi="Times New Roman" w:cs="Times New Roman"/>
          <w:color w:val="000000"/>
        </w:rPr>
        <w:t xml:space="preserve"> </w:t>
      </w:r>
      <w:r w:rsidRPr="00B1114A">
        <w:rPr>
          <w:rFonts w:ascii="Times New Roman" w:hAnsi="Times New Roman" w:cs="Times New Roman"/>
          <w:color w:val="000000"/>
        </w:rPr>
        <w:t>será exclusiva para a transferência bancária para a conta corrente dos trabalhadores</w:t>
      </w:r>
      <w:r>
        <w:rPr>
          <w:rFonts w:ascii="Times New Roman" w:hAnsi="Times New Roman" w:cs="Times New Roman"/>
          <w:color w:val="000000"/>
        </w:rPr>
        <w:t xml:space="preserve"> </w:t>
      </w:r>
      <w:r w:rsidRPr="00B1114A">
        <w:rPr>
          <w:rFonts w:ascii="Times New Roman" w:hAnsi="Times New Roman" w:cs="Times New Roman"/>
          <w:color w:val="000000"/>
        </w:rPr>
        <w:t>favorecidos.</w:t>
      </w:r>
    </w:p>
    <w:p w:rsidR="009526AF" w:rsidRPr="00B1114A" w:rsidRDefault="009526AF" w:rsidP="009526AF">
      <w:pPr>
        <w:autoSpaceDE w:val="0"/>
        <w:autoSpaceDN w:val="0"/>
        <w:adjustRightInd w:val="0"/>
        <w:jc w:val="both"/>
        <w:rPr>
          <w:rFonts w:ascii="Times New Roman" w:hAnsi="Times New Roman" w:cs="Times New Roman"/>
          <w:color w:val="000000"/>
        </w:rPr>
      </w:pPr>
      <w:r w:rsidRPr="00B1114A">
        <w:rPr>
          <w:rFonts w:ascii="Times New Roman" w:hAnsi="Times New Roman" w:cs="Times New Roman"/>
          <w:color w:val="000000"/>
        </w:rPr>
        <w:t>16.15 A contratada deverá apresentar à contratante, no prazo máximo de 03(três) dias, o</w:t>
      </w:r>
    </w:p>
    <w:p w:rsidR="001E1269" w:rsidRDefault="009526AF" w:rsidP="001E1269">
      <w:pPr>
        <w:autoSpaceDE w:val="0"/>
        <w:autoSpaceDN w:val="0"/>
        <w:adjustRightInd w:val="0"/>
        <w:jc w:val="both"/>
        <w:rPr>
          <w:rFonts w:ascii="Times New Roman" w:hAnsi="Times New Roman" w:cs="Times New Roman"/>
          <w:color w:val="000000"/>
        </w:rPr>
      </w:pPr>
      <w:r w:rsidRPr="00B1114A">
        <w:rPr>
          <w:rFonts w:ascii="Times New Roman" w:hAnsi="Times New Roman" w:cs="Times New Roman"/>
          <w:color w:val="000000"/>
        </w:rPr>
        <w:t>comprovante das transferências bancárias realizadas para a quitação das obrigações</w:t>
      </w:r>
      <w:r w:rsidR="00DD1991">
        <w:rPr>
          <w:rFonts w:ascii="Times New Roman" w:hAnsi="Times New Roman" w:cs="Times New Roman"/>
          <w:color w:val="000000"/>
        </w:rPr>
        <w:t xml:space="preserve"> </w:t>
      </w:r>
      <w:r w:rsidRPr="00B1114A">
        <w:rPr>
          <w:rFonts w:ascii="Times New Roman" w:hAnsi="Times New Roman" w:cs="Times New Roman"/>
          <w:color w:val="000000"/>
        </w:rPr>
        <w:t>trabalhistas.</w:t>
      </w:r>
    </w:p>
    <w:p w:rsidR="009526AF" w:rsidRDefault="001E1269" w:rsidP="001E1269">
      <w:pPr>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t>16.16.</w:t>
      </w:r>
      <w:r w:rsidR="009526AF" w:rsidRPr="00B1114A">
        <w:rPr>
          <w:rFonts w:ascii="Times New Roman" w:hAnsi="Times New Roman" w:cs="Times New Roman"/>
          <w:color w:val="000000"/>
        </w:rPr>
        <w:t>O saldo remanescente da conta vinculada será liberado à contratada, no momento do</w:t>
      </w:r>
      <w:r w:rsidR="009526AF">
        <w:rPr>
          <w:rFonts w:ascii="Times New Roman" w:hAnsi="Times New Roman" w:cs="Times New Roman"/>
          <w:color w:val="000000"/>
        </w:rPr>
        <w:t xml:space="preserve"> </w:t>
      </w:r>
      <w:r w:rsidR="009526AF" w:rsidRPr="00B1114A">
        <w:rPr>
          <w:rFonts w:ascii="Times New Roman" w:hAnsi="Times New Roman" w:cs="Times New Roman"/>
          <w:color w:val="000000"/>
        </w:rPr>
        <w:t xml:space="preserve">encerramento do contrato, na presença do sindicato da categoria correspondente aos </w:t>
      </w:r>
      <w:r w:rsidR="009526AF" w:rsidRPr="00B1114A">
        <w:rPr>
          <w:rFonts w:ascii="Times New Roman" w:hAnsi="Times New Roman" w:cs="Times New Roman"/>
          <w:color w:val="000000"/>
        </w:rPr>
        <w:lastRenderedPageBreak/>
        <w:t>serviços</w:t>
      </w:r>
      <w:r w:rsidR="009526AF">
        <w:rPr>
          <w:rFonts w:ascii="Times New Roman" w:hAnsi="Times New Roman" w:cs="Times New Roman"/>
          <w:color w:val="000000"/>
        </w:rPr>
        <w:t xml:space="preserve"> </w:t>
      </w:r>
      <w:r w:rsidR="009526AF" w:rsidRPr="00B1114A">
        <w:rPr>
          <w:rFonts w:ascii="Times New Roman" w:hAnsi="Times New Roman" w:cs="Times New Roman"/>
          <w:color w:val="000000"/>
        </w:rPr>
        <w:t>contratados, após a comprovação da quitação de todos os encargos trabalhistas e previdenciários</w:t>
      </w:r>
      <w:r w:rsidR="009526AF">
        <w:rPr>
          <w:rFonts w:ascii="Times New Roman" w:hAnsi="Times New Roman" w:cs="Times New Roman"/>
          <w:color w:val="000000"/>
        </w:rPr>
        <w:t xml:space="preserve"> </w:t>
      </w:r>
      <w:r w:rsidR="009526AF" w:rsidRPr="00B1114A">
        <w:rPr>
          <w:rFonts w:ascii="Times New Roman" w:hAnsi="Times New Roman" w:cs="Times New Roman"/>
          <w:color w:val="000000"/>
        </w:rPr>
        <w:t>relativos ao serviço contratado.</w:t>
      </w:r>
    </w:p>
    <w:p w:rsidR="001E1269" w:rsidRPr="001E1269" w:rsidRDefault="001E1269" w:rsidP="001E1269">
      <w:pPr>
        <w:autoSpaceDE w:val="0"/>
        <w:autoSpaceDN w:val="0"/>
        <w:adjustRightInd w:val="0"/>
        <w:jc w:val="both"/>
        <w:rPr>
          <w:rFonts w:ascii="Times New Roman" w:hAnsi="Times New Roman" w:cs="Times New Roman"/>
          <w:color w:val="000000"/>
        </w:rPr>
      </w:pPr>
    </w:p>
    <w:p w:rsidR="00E06155" w:rsidRPr="00E06155" w:rsidRDefault="00E06155" w:rsidP="00ED4478">
      <w:pPr>
        <w:pStyle w:val="PargrafodaLista"/>
        <w:numPr>
          <w:ilvl w:val="0"/>
          <w:numId w:val="1"/>
        </w:numPr>
        <w:autoSpaceDE w:val="0"/>
        <w:autoSpaceDN w:val="0"/>
        <w:adjustRightInd w:val="0"/>
        <w:ind w:left="0" w:firstLine="0"/>
        <w:jc w:val="both"/>
        <w:rPr>
          <w:rFonts w:ascii="Times New Roman" w:hAnsi="Times New Roman" w:cs="Times New Roman"/>
          <w:b/>
          <w:bCs/>
          <w:color w:val="000000"/>
        </w:rPr>
      </w:pPr>
      <w:r w:rsidRPr="00E06155">
        <w:rPr>
          <w:rFonts w:ascii="Times New Roman" w:hAnsi="Times New Roman" w:cs="Times New Roman"/>
          <w:b/>
          <w:bCs/>
          <w:color w:val="000000"/>
        </w:rPr>
        <w:t>DO CONTRATO</w:t>
      </w:r>
    </w:p>
    <w:p w:rsidR="00E06155" w:rsidRDefault="00E06155" w:rsidP="00E06155">
      <w:pPr>
        <w:autoSpaceDE w:val="0"/>
        <w:autoSpaceDN w:val="0"/>
        <w:adjustRightInd w:val="0"/>
        <w:jc w:val="both"/>
        <w:rPr>
          <w:rFonts w:ascii="Times New Roman" w:hAnsi="Times New Roman" w:cs="Times New Roman"/>
          <w:color w:val="000000"/>
        </w:rPr>
      </w:pPr>
    </w:p>
    <w:p w:rsidR="00E06155" w:rsidRDefault="00E06155" w:rsidP="00E06155">
      <w:pPr>
        <w:pStyle w:val="PargrafodaLista"/>
        <w:numPr>
          <w:ilvl w:val="1"/>
          <w:numId w:val="1"/>
        </w:numPr>
        <w:autoSpaceDE w:val="0"/>
        <w:autoSpaceDN w:val="0"/>
        <w:adjustRightInd w:val="0"/>
        <w:ind w:left="0" w:firstLine="0"/>
        <w:jc w:val="both"/>
        <w:rPr>
          <w:rFonts w:ascii="Times New Roman" w:hAnsi="Times New Roman" w:cs="Times New Roman"/>
          <w:color w:val="000000"/>
        </w:rPr>
      </w:pPr>
      <w:r w:rsidRPr="00E06155">
        <w:rPr>
          <w:rFonts w:ascii="Times New Roman" w:hAnsi="Times New Roman" w:cs="Times New Roman"/>
          <w:color w:val="000000"/>
        </w:rPr>
        <w:t xml:space="preserve">A formalização do ajuste, dar-se-á por meio de instrumento específico escrito de Contrato (do qual farão parte, independente de transcrição, o Edital, a proposta de preço da adjudicatária, os documentos de habilitação apresentados pela licitante e a nota de empenho emitida para suportar a despesa), celebrado entre a União, representada </w:t>
      </w:r>
      <w:r>
        <w:rPr>
          <w:rFonts w:ascii="Times New Roman" w:hAnsi="Times New Roman" w:cs="Times New Roman"/>
          <w:color w:val="000000"/>
        </w:rPr>
        <w:t>pelo Departamento de Polícia Federal</w:t>
      </w:r>
      <w:r w:rsidRPr="00E06155">
        <w:rPr>
          <w:rFonts w:ascii="Times New Roman" w:hAnsi="Times New Roman" w:cs="Times New Roman"/>
          <w:color w:val="000000"/>
        </w:rPr>
        <w:t xml:space="preserve"> que jurisdiciona o</w:t>
      </w:r>
      <w:r>
        <w:rPr>
          <w:rFonts w:ascii="Times New Roman" w:hAnsi="Times New Roman" w:cs="Times New Roman"/>
          <w:color w:val="000000"/>
        </w:rPr>
        <w:t>s locais</w:t>
      </w:r>
      <w:r w:rsidRPr="00E06155">
        <w:rPr>
          <w:rFonts w:ascii="Times New Roman" w:hAnsi="Times New Roman" w:cs="Times New Roman"/>
          <w:color w:val="000000"/>
        </w:rPr>
        <w:t xml:space="preserve"> em que ocorrerá a prestação do serviço e a licitante vencedora, observados os termos da Lei n° 8.666/93, da Lei n° 10.520/2002 e demais normas pertinentes.</w:t>
      </w:r>
    </w:p>
    <w:p w:rsidR="00E06155" w:rsidRDefault="00E06155" w:rsidP="00E06155">
      <w:pPr>
        <w:pStyle w:val="PargrafodaLista"/>
        <w:numPr>
          <w:ilvl w:val="1"/>
          <w:numId w:val="1"/>
        </w:numPr>
        <w:autoSpaceDE w:val="0"/>
        <w:autoSpaceDN w:val="0"/>
        <w:adjustRightInd w:val="0"/>
        <w:ind w:left="0" w:firstLine="0"/>
        <w:jc w:val="both"/>
        <w:rPr>
          <w:rFonts w:ascii="Times New Roman" w:hAnsi="Times New Roman" w:cs="Times New Roman"/>
          <w:color w:val="000000"/>
        </w:rPr>
      </w:pPr>
      <w:r w:rsidRPr="00E06155">
        <w:rPr>
          <w:rFonts w:ascii="Times New Roman" w:hAnsi="Times New Roman" w:cs="Times New Roman"/>
          <w:color w:val="000000"/>
        </w:rPr>
        <w:t>Como condição prévia para celebração do contrato, a licitante vencedora deverá:</w:t>
      </w:r>
    </w:p>
    <w:p w:rsidR="00AF631D" w:rsidRPr="00E06155" w:rsidRDefault="00AF631D" w:rsidP="00AF631D">
      <w:pPr>
        <w:pStyle w:val="PargrafodaLista"/>
        <w:autoSpaceDE w:val="0"/>
        <w:autoSpaceDN w:val="0"/>
        <w:adjustRightInd w:val="0"/>
        <w:ind w:left="0"/>
        <w:jc w:val="both"/>
        <w:rPr>
          <w:rFonts w:ascii="Times New Roman" w:hAnsi="Times New Roman" w:cs="Times New Roman"/>
          <w:color w:val="000000"/>
        </w:rPr>
      </w:pPr>
    </w:p>
    <w:p w:rsidR="00E06155" w:rsidRPr="00AF631D" w:rsidRDefault="00E06155" w:rsidP="00AF631D">
      <w:pPr>
        <w:pStyle w:val="PargrafodaLista"/>
        <w:numPr>
          <w:ilvl w:val="2"/>
          <w:numId w:val="1"/>
        </w:numPr>
        <w:autoSpaceDE w:val="0"/>
        <w:autoSpaceDN w:val="0"/>
        <w:adjustRightInd w:val="0"/>
        <w:ind w:left="709" w:firstLine="11"/>
        <w:jc w:val="both"/>
        <w:rPr>
          <w:rFonts w:ascii="Times New Roman" w:hAnsi="Times New Roman" w:cs="Times New Roman"/>
          <w:color w:val="000000"/>
        </w:rPr>
      </w:pPr>
      <w:r w:rsidRPr="00AF631D">
        <w:rPr>
          <w:rFonts w:ascii="Times New Roman" w:hAnsi="Times New Roman" w:cs="Times New Roman"/>
          <w:color w:val="000000"/>
        </w:rPr>
        <w:t>Firmar termo específico da instituição bancária oficial, quando possível, que</w:t>
      </w:r>
      <w:r w:rsidR="00AF631D">
        <w:rPr>
          <w:rFonts w:ascii="Times New Roman" w:hAnsi="Times New Roman" w:cs="Times New Roman"/>
          <w:color w:val="000000"/>
        </w:rPr>
        <w:t xml:space="preserve"> </w:t>
      </w:r>
      <w:r w:rsidRPr="00AF631D">
        <w:rPr>
          <w:rFonts w:ascii="Times New Roman" w:hAnsi="Times New Roman" w:cs="Times New Roman"/>
          <w:color w:val="000000"/>
        </w:rPr>
        <w:t>permita à contratante ter acesso aos saldos e extratos, e vincule a movimentação dos</w:t>
      </w:r>
      <w:r w:rsidR="00AF631D">
        <w:rPr>
          <w:rFonts w:ascii="Times New Roman" w:hAnsi="Times New Roman" w:cs="Times New Roman"/>
          <w:color w:val="000000"/>
        </w:rPr>
        <w:t xml:space="preserve"> </w:t>
      </w:r>
      <w:r w:rsidRPr="00AF631D">
        <w:rPr>
          <w:rFonts w:ascii="Times New Roman" w:hAnsi="Times New Roman" w:cs="Times New Roman"/>
          <w:color w:val="000000"/>
        </w:rPr>
        <w:t>valores depositados à autorização da contratante no que se refere à conta vinculada</w:t>
      </w:r>
      <w:r w:rsidR="00AF631D">
        <w:rPr>
          <w:rFonts w:ascii="Times New Roman" w:hAnsi="Times New Roman" w:cs="Times New Roman"/>
          <w:color w:val="000000"/>
        </w:rPr>
        <w:t xml:space="preserve"> </w:t>
      </w:r>
      <w:r w:rsidRPr="00AF631D">
        <w:rPr>
          <w:rFonts w:ascii="Times New Roman" w:hAnsi="Times New Roman" w:cs="Times New Roman"/>
          <w:color w:val="000000"/>
        </w:rPr>
        <w:t>prevista no anexo VII da IN SLTI/MPOG nº 02/2008.</w:t>
      </w:r>
    </w:p>
    <w:p w:rsidR="00AF631D" w:rsidRDefault="00E06155" w:rsidP="00FD5BD4">
      <w:pPr>
        <w:pStyle w:val="PargrafodaLista"/>
        <w:numPr>
          <w:ilvl w:val="2"/>
          <w:numId w:val="1"/>
        </w:numPr>
        <w:autoSpaceDE w:val="0"/>
        <w:autoSpaceDN w:val="0"/>
        <w:adjustRightInd w:val="0"/>
        <w:ind w:left="709" w:firstLine="0"/>
        <w:jc w:val="both"/>
        <w:rPr>
          <w:rFonts w:ascii="Times New Roman" w:hAnsi="Times New Roman" w:cs="Times New Roman"/>
          <w:color w:val="000000"/>
        </w:rPr>
      </w:pPr>
      <w:r w:rsidRPr="00AF631D">
        <w:rPr>
          <w:rFonts w:ascii="Times New Roman" w:hAnsi="Times New Roman" w:cs="Times New Roman"/>
          <w:color w:val="000000"/>
        </w:rPr>
        <w:t>Autorizar a retenção na fatura e o depósito direto dos valores devidos ao</w:t>
      </w:r>
      <w:r w:rsidR="00AF631D" w:rsidRPr="00AF631D">
        <w:rPr>
          <w:rFonts w:ascii="Times New Roman" w:hAnsi="Times New Roman" w:cs="Times New Roman"/>
          <w:color w:val="000000"/>
        </w:rPr>
        <w:t xml:space="preserve"> </w:t>
      </w:r>
      <w:r w:rsidRPr="00AF631D">
        <w:rPr>
          <w:rFonts w:ascii="Times New Roman" w:hAnsi="Times New Roman" w:cs="Times New Roman"/>
          <w:color w:val="000000"/>
        </w:rPr>
        <w:t>Fundo de Garantia do Tempo de Serviço – FGTS nas respectivas contas vinculadas dos</w:t>
      </w:r>
      <w:r w:rsidR="00AF631D" w:rsidRPr="00AF631D">
        <w:rPr>
          <w:rFonts w:ascii="Times New Roman" w:hAnsi="Times New Roman" w:cs="Times New Roman"/>
          <w:color w:val="000000"/>
        </w:rPr>
        <w:t xml:space="preserve"> </w:t>
      </w:r>
      <w:r w:rsidRPr="00AF631D">
        <w:rPr>
          <w:rFonts w:ascii="Times New Roman" w:hAnsi="Times New Roman" w:cs="Times New Roman"/>
          <w:color w:val="000000"/>
        </w:rPr>
        <w:t>trabalhadores da contratada, observada a legislação específica.</w:t>
      </w:r>
    </w:p>
    <w:p w:rsidR="00AF631D" w:rsidRDefault="00E06155" w:rsidP="00FD5BD4">
      <w:pPr>
        <w:pStyle w:val="PargrafodaLista"/>
        <w:numPr>
          <w:ilvl w:val="2"/>
          <w:numId w:val="1"/>
        </w:numPr>
        <w:autoSpaceDE w:val="0"/>
        <w:autoSpaceDN w:val="0"/>
        <w:adjustRightInd w:val="0"/>
        <w:ind w:left="567" w:firstLine="0"/>
        <w:jc w:val="both"/>
        <w:rPr>
          <w:rFonts w:ascii="Times New Roman" w:hAnsi="Times New Roman" w:cs="Times New Roman"/>
          <w:color w:val="000000"/>
        </w:rPr>
      </w:pPr>
      <w:r w:rsidRPr="00AF631D">
        <w:rPr>
          <w:rFonts w:ascii="Times New Roman" w:hAnsi="Times New Roman" w:cs="Times New Roman"/>
          <w:color w:val="000000"/>
        </w:rPr>
        <w:t>Autorizar o desconto na fatura e o pagamento direto dos salários e demais</w:t>
      </w:r>
      <w:r w:rsidR="00AF631D" w:rsidRPr="00AF631D">
        <w:rPr>
          <w:rFonts w:ascii="Times New Roman" w:hAnsi="Times New Roman" w:cs="Times New Roman"/>
          <w:color w:val="000000"/>
        </w:rPr>
        <w:t xml:space="preserve"> </w:t>
      </w:r>
      <w:r w:rsidRPr="00AF631D">
        <w:rPr>
          <w:rFonts w:ascii="Times New Roman" w:hAnsi="Times New Roman" w:cs="Times New Roman"/>
          <w:color w:val="000000"/>
        </w:rPr>
        <w:t>verbas trabalhistas aos trabalhadores, quando houver falha no cumprimento dessas</w:t>
      </w:r>
      <w:r w:rsidR="00AF631D" w:rsidRPr="00AF631D">
        <w:rPr>
          <w:rFonts w:ascii="Times New Roman" w:hAnsi="Times New Roman" w:cs="Times New Roman"/>
          <w:color w:val="000000"/>
        </w:rPr>
        <w:t xml:space="preserve"> </w:t>
      </w:r>
      <w:r w:rsidRPr="00AF631D">
        <w:rPr>
          <w:rFonts w:ascii="Times New Roman" w:hAnsi="Times New Roman" w:cs="Times New Roman"/>
          <w:color w:val="000000"/>
        </w:rPr>
        <w:t>obrigações por parte da contratada, até o momento da regularização, sem prejuízo das</w:t>
      </w:r>
      <w:r w:rsidR="00AF631D" w:rsidRPr="00AF631D">
        <w:rPr>
          <w:rFonts w:ascii="Times New Roman" w:hAnsi="Times New Roman" w:cs="Times New Roman"/>
          <w:color w:val="000000"/>
        </w:rPr>
        <w:t xml:space="preserve"> </w:t>
      </w:r>
      <w:r w:rsidRPr="00AF631D">
        <w:rPr>
          <w:rFonts w:ascii="Times New Roman" w:hAnsi="Times New Roman" w:cs="Times New Roman"/>
          <w:color w:val="000000"/>
        </w:rPr>
        <w:t>sanções cabíveis.</w:t>
      </w:r>
    </w:p>
    <w:p w:rsidR="00AF631D" w:rsidRDefault="00E06155" w:rsidP="00FD5BD4">
      <w:pPr>
        <w:pStyle w:val="PargrafodaLista"/>
        <w:numPr>
          <w:ilvl w:val="2"/>
          <w:numId w:val="1"/>
        </w:numPr>
        <w:autoSpaceDE w:val="0"/>
        <w:autoSpaceDN w:val="0"/>
        <w:adjustRightInd w:val="0"/>
        <w:ind w:left="567" w:firstLine="0"/>
        <w:jc w:val="both"/>
        <w:rPr>
          <w:rFonts w:ascii="Times New Roman" w:hAnsi="Times New Roman" w:cs="Times New Roman"/>
          <w:color w:val="000000"/>
        </w:rPr>
      </w:pPr>
      <w:r w:rsidRPr="00AF631D">
        <w:rPr>
          <w:rFonts w:ascii="Times New Roman" w:hAnsi="Times New Roman" w:cs="Times New Roman"/>
          <w:color w:val="000000"/>
        </w:rPr>
        <w:t>Fica esclarecido que a contratante, somente utilizará integralmente os</w:t>
      </w:r>
      <w:r w:rsidR="00AF631D" w:rsidRPr="00AF631D">
        <w:rPr>
          <w:rFonts w:ascii="Times New Roman" w:hAnsi="Times New Roman" w:cs="Times New Roman"/>
          <w:color w:val="000000"/>
        </w:rPr>
        <w:t xml:space="preserve"> </w:t>
      </w:r>
      <w:r w:rsidRPr="00AF631D">
        <w:rPr>
          <w:rFonts w:ascii="Times New Roman" w:hAnsi="Times New Roman" w:cs="Times New Roman"/>
          <w:color w:val="000000"/>
        </w:rPr>
        <w:t>comandos do art. 19-A e anexo VII, ambos da IN 02/2008 - especialmente no que se</w:t>
      </w:r>
      <w:r w:rsidR="00AF631D" w:rsidRPr="00AF631D">
        <w:rPr>
          <w:rFonts w:ascii="Times New Roman" w:hAnsi="Times New Roman" w:cs="Times New Roman"/>
          <w:color w:val="000000"/>
        </w:rPr>
        <w:t xml:space="preserve"> </w:t>
      </w:r>
      <w:r w:rsidRPr="00AF631D">
        <w:rPr>
          <w:rFonts w:ascii="Times New Roman" w:hAnsi="Times New Roman" w:cs="Times New Roman"/>
          <w:color w:val="000000"/>
        </w:rPr>
        <w:t>refere à conta vinculada específica para depósito das provisões e depósito direto em</w:t>
      </w:r>
      <w:r w:rsidR="00AF631D" w:rsidRPr="00AF631D">
        <w:rPr>
          <w:rFonts w:ascii="Times New Roman" w:hAnsi="Times New Roman" w:cs="Times New Roman"/>
          <w:color w:val="000000"/>
        </w:rPr>
        <w:t xml:space="preserve"> </w:t>
      </w:r>
      <w:r w:rsidRPr="00AF631D">
        <w:rPr>
          <w:rFonts w:ascii="Times New Roman" w:hAnsi="Times New Roman" w:cs="Times New Roman"/>
          <w:color w:val="000000"/>
        </w:rPr>
        <w:t>conta do FGTS - após a celebração de acordo de cooperação com instituição bancária</w:t>
      </w:r>
      <w:r w:rsidR="00AF631D" w:rsidRPr="00AF631D">
        <w:rPr>
          <w:rFonts w:ascii="Times New Roman" w:hAnsi="Times New Roman" w:cs="Times New Roman"/>
          <w:color w:val="000000"/>
        </w:rPr>
        <w:t xml:space="preserve"> </w:t>
      </w:r>
      <w:r w:rsidRPr="00AF631D">
        <w:rPr>
          <w:rFonts w:ascii="Times New Roman" w:hAnsi="Times New Roman" w:cs="Times New Roman"/>
          <w:color w:val="000000"/>
        </w:rPr>
        <w:t>oficial, recebimento de orientações pela SLTI/MPOG sobre os procedimentos</w:t>
      </w:r>
      <w:r w:rsidR="00AF631D" w:rsidRPr="00AF631D">
        <w:rPr>
          <w:rFonts w:ascii="Times New Roman" w:hAnsi="Times New Roman" w:cs="Times New Roman"/>
          <w:color w:val="000000"/>
        </w:rPr>
        <w:t xml:space="preserve"> </w:t>
      </w:r>
      <w:r w:rsidRPr="00AF631D">
        <w:rPr>
          <w:rFonts w:ascii="Times New Roman" w:hAnsi="Times New Roman" w:cs="Times New Roman"/>
          <w:color w:val="000000"/>
        </w:rPr>
        <w:t>operacionais a serem adotados, alocação de servidores para a nova atividade,</w:t>
      </w:r>
      <w:r w:rsidR="00AF631D" w:rsidRPr="00AF631D">
        <w:rPr>
          <w:rFonts w:ascii="Times New Roman" w:hAnsi="Times New Roman" w:cs="Times New Roman"/>
          <w:color w:val="000000"/>
        </w:rPr>
        <w:t xml:space="preserve"> </w:t>
      </w:r>
      <w:r w:rsidRPr="00AF631D">
        <w:rPr>
          <w:rFonts w:ascii="Times New Roman" w:hAnsi="Times New Roman" w:cs="Times New Roman"/>
          <w:color w:val="000000"/>
        </w:rPr>
        <w:t>treinamento dos mesmos e desenvolvimento de controles adequados e/ou quando</w:t>
      </w:r>
      <w:r w:rsidR="00AF631D" w:rsidRPr="00AF631D">
        <w:rPr>
          <w:rFonts w:ascii="Times New Roman" w:hAnsi="Times New Roman" w:cs="Times New Roman"/>
          <w:color w:val="000000"/>
        </w:rPr>
        <w:t xml:space="preserve"> </w:t>
      </w:r>
      <w:r w:rsidRPr="00AF631D">
        <w:rPr>
          <w:rFonts w:ascii="Times New Roman" w:hAnsi="Times New Roman" w:cs="Times New Roman"/>
          <w:color w:val="000000"/>
        </w:rPr>
        <w:t>houver falhas no cumprimento destas obri</w:t>
      </w:r>
      <w:r w:rsidR="00AF631D" w:rsidRPr="00AF631D">
        <w:rPr>
          <w:rFonts w:ascii="Times New Roman" w:hAnsi="Times New Roman" w:cs="Times New Roman"/>
          <w:color w:val="000000"/>
        </w:rPr>
        <w:t>gações por parte da contratada.</w:t>
      </w:r>
    </w:p>
    <w:p w:rsidR="00AF631D" w:rsidRDefault="00E06155" w:rsidP="00FD5BD4">
      <w:pPr>
        <w:pStyle w:val="PargrafodaLista"/>
        <w:numPr>
          <w:ilvl w:val="2"/>
          <w:numId w:val="1"/>
        </w:numPr>
        <w:autoSpaceDE w:val="0"/>
        <w:autoSpaceDN w:val="0"/>
        <w:adjustRightInd w:val="0"/>
        <w:ind w:left="567" w:firstLine="0"/>
        <w:jc w:val="both"/>
        <w:rPr>
          <w:rFonts w:ascii="Times New Roman" w:hAnsi="Times New Roman" w:cs="Times New Roman"/>
          <w:color w:val="000000"/>
        </w:rPr>
      </w:pPr>
      <w:r w:rsidRPr="00AF631D">
        <w:rPr>
          <w:rFonts w:ascii="Times New Roman" w:hAnsi="Times New Roman" w:cs="Times New Roman"/>
          <w:color w:val="000000"/>
        </w:rPr>
        <w:t>Porém, a</w:t>
      </w:r>
      <w:r w:rsidR="00AF631D" w:rsidRPr="00AF631D">
        <w:rPr>
          <w:rFonts w:ascii="Times New Roman" w:hAnsi="Times New Roman" w:cs="Times New Roman"/>
          <w:color w:val="000000"/>
        </w:rPr>
        <w:t xml:space="preserve"> </w:t>
      </w:r>
      <w:r w:rsidRPr="00AF631D">
        <w:rPr>
          <w:rFonts w:ascii="Times New Roman" w:hAnsi="Times New Roman" w:cs="Times New Roman"/>
          <w:color w:val="000000"/>
        </w:rPr>
        <w:t>licitante vencedora deverá assinar, previamente à celebração do contrato, todas as</w:t>
      </w:r>
      <w:r w:rsidR="00AF631D" w:rsidRPr="00AF631D">
        <w:rPr>
          <w:rFonts w:ascii="Times New Roman" w:hAnsi="Times New Roman" w:cs="Times New Roman"/>
          <w:color w:val="000000"/>
        </w:rPr>
        <w:t xml:space="preserve"> </w:t>
      </w:r>
      <w:r w:rsidRPr="00AF631D">
        <w:rPr>
          <w:rFonts w:ascii="Times New Roman" w:hAnsi="Times New Roman" w:cs="Times New Roman"/>
          <w:color w:val="000000"/>
        </w:rPr>
        <w:t>autorizações que forem possíveis e exigidas no Edital para que, quando a</w:t>
      </w:r>
      <w:r w:rsidR="00AF631D" w:rsidRPr="00AF631D">
        <w:rPr>
          <w:rFonts w:ascii="Times New Roman" w:hAnsi="Times New Roman" w:cs="Times New Roman"/>
          <w:color w:val="000000"/>
        </w:rPr>
        <w:t xml:space="preserve"> </w:t>
      </w:r>
      <w:r w:rsidRPr="00AF631D">
        <w:rPr>
          <w:rFonts w:ascii="Times New Roman" w:hAnsi="Times New Roman" w:cs="Times New Roman"/>
          <w:color w:val="000000"/>
        </w:rPr>
        <w:t>Administração tiver condições de operacionalizar os comandos do art. 19-A e anexo VII,</w:t>
      </w:r>
      <w:r w:rsidR="00AF631D" w:rsidRPr="00AF631D">
        <w:rPr>
          <w:rFonts w:ascii="Times New Roman" w:hAnsi="Times New Roman" w:cs="Times New Roman"/>
          <w:color w:val="000000"/>
        </w:rPr>
        <w:t xml:space="preserve"> </w:t>
      </w:r>
      <w:r w:rsidRPr="00AF631D">
        <w:rPr>
          <w:rFonts w:ascii="Times New Roman" w:hAnsi="Times New Roman" w:cs="Times New Roman"/>
          <w:color w:val="000000"/>
        </w:rPr>
        <w:t>possa fazê-lo, ficando a contratada com o compromisso de permitir que a contratante</w:t>
      </w:r>
      <w:r w:rsidR="00AF631D" w:rsidRPr="00AF631D">
        <w:rPr>
          <w:rFonts w:ascii="Times New Roman" w:hAnsi="Times New Roman" w:cs="Times New Roman"/>
          <w:color w:val="000000"/>
        </w:rPr>
        <w:t xml:space="preserve"> </w:t>
      </w:r>
      <w:r w:rsidRPr="00AF631D">
        <w:rPr>
          <w:rFonts w:ascii="Times New Roman" w:hAnsi="Times New Roman" w:cs="Times New Roman"/>
          <w:color w:val="000000"/>
        </w:rPr>
        <w:t>execute todos os comandos do artigo e anexo referenciados, quando for possível, sob</w:t>
      </w:r>
      <w:r w:rsidR="00AF631D" w:rsidRPr="00AF631D">
        <w:rPr>
          <w:rFonts w:ascii="Times New Roman" w:hAnsi="Times New Roman" w:cs="Times New Roman"/>
          <w:color w:val="000000"/>
        </w:rPr>
        <w:t xml:space="preserve"> </w:t>
      </w:r>
      <w:r w:rsidRPr="00AF631D">
        <w:rPr>
          <w:rFonts w:ascii="Times New Roman" w:hAnsi="Times New Roman" w:cs="Times New Roman"/>
          <w:color w:val="000000"/>
        </w:rPr>
        <w:t>pena de rescisão contratual e aplicação de sanções.</w:t>
      </w:r>
    </w:p>
    <w:p w:rsidR="00AF631D" w:rsidRDefault="00E06155" w:rsidP="00FD5BD4">
      <w:pPr>
        <w:pStyle w:val="PargrafodaLista"/>
        <w:numPr>
          <w:ilvl w:val="2"/>
          <w:numId w:val="1"/>
        </w:numPr>
        <w:autoSpaceDE w:val="0"/>
        <w:autoSpaceDN w:val="0"/>
        <w:adjustRightInd w:val="0"/>
        <w:ind w:left="567" w:firstLine="0"/>
        <w:jc w:val="both"/>
        <w:rPr>
          <w:rFonts w:ascii="Times New Roman" w:hAnsi="Times New Roman" w:cs="Times New Roman"/>
          <w:color w:val="000000"/>
        </w:rPr>
      </w:pPr>
      <w:r w:rsidRPr="00AF631D">
        <w:rPr>
          <w:rFonts w:ascii="Times New Roman" w:hAnsi="Times New Roman" w:cs="Times New Roman"/>
          <w:color w:val="000000"/>
        </w:rPr>
        <w:t>Para a assinatura do Termo de Contrato, é indispensável à manutenção das condições de</w:t>
      </w:r>
      <w:r w:rsidR="00AF631D" w:rsidRPr="00AF631D">
        <w:rPr>
          <w:rFonts w:ascii="Times New Roman" w:hAnsi="Times New Roman" w:cs="Times New Roman"/>
          <w:color w:val="000000"/>
        </w:rPr>
        <w:t xml:space="preserve"> </w:t>
      </w:r>
      <w:r w:rsidRPr="00AF631D">
        <w:rPr>
          <w:rFonts w:ascii="Times New Roman" w:hAnsi="Times New Roman" w:cs="Times New Roman"/>
          <w:color w:val="000000"/>
        </w:rPr>
        <w:t>habilitação apresentadas pela adjudicatária no pregão. O resultado dessa verificação deverá ser</w:t>
      </w:r>
      <w:r w:rsidR="00AF631D" w:rsidRPr="00AF631D">
        <w:rPr>
          <w:rFonts w:ascii="Times New Roman" w:hAnsi="Times New Roman" w:cs="Times New Roman"/>
          <w:color w:val="000000"/>
        </w:rPr>
        <w:t xml:space="preserve"> </w:t>
      </w:r>
      <w:r w:rsidRPr="00AF631D">
        <w:rPr>
          <w:rFonts w:ascii="Times New Roman" w:hAnsi="Times New Roman" w:cs="Times New Roman"/>
          <w:color w:val="000000"/>
        </w:rPr>
        <w:t>impresso e juntado aos autos do processo.</w:t>
      </w:r>
    </w:p>
    <w:p w:rsidR="00AF631D" w:rsidRDefault="00E06155" w:rsidP="00FD5BD4">
      <w:pPr>
        <w:pStyle w:val="PargrafodaLista"/>
        <w:numPr>
          <w:ilvl w:val="2"/>
          <w:numId w:val="1"/>
        </w:numPr>
        <w:autoSpaceDE w:val="0"/>
        <w:autoSpaceDN w:val="0"/>
        <w:adjustRightInd w:val="0"/>
        <w:ind w:left="567" w:firstLine="0"/>
        <w:jc w:val="both"/>
        <w:rPr>
          <w:rFonts w:ascii="Times New Roman" w:hAnsi="Times New Roman" w:cs="Times New Roman"/>
          <w:color w:val="000000"/>
        </w:rPr>
      </w:pPr>
      <w:r w:rsidRPr="00AF631D">
        <w:rPr>
          <w:rFonts w:ascii="Times New Roman" w:hAnsi="Times New Roman" w:cs="Times New Roman"/>
          <w:color w:val="000000"/>
        </w:rPr>
        <w:t>Antes da assinatura do contrato, será verificada a comprovação de regularidade</w:t>
      </w:r>
      <w:r w:rsidR="00AF631D" w:rsidRPr="00AF631D">
        <w:rPr>
          <w:rFonts w:ascii="Times New Roman" w:hAnsi="Times New Roman" w:cs="Times New Roman"/>
          <w:color w:val="000000"/>
        </w:rPr>
        <w:t xml:space="preserve"> </w:t>
      </w:r>
      <w:r w:rsidRPr="00AF631D">
        <w:rPr>
          <w:rFonts w:ascii="Times New Roman" w:hAnsi="Times New Roman" w:cs="Times New Roman"/>
          <w:color w:val="000000"/>
        </w:rPr>
        <w:t xml:space="preserve">do cadastramento no SICAF por meio de consulta </w:t>
      </w:r>
      <w:proofErr w:type="spellStart"/>
      <w:r w:rsidRPr="00AF631D">
        <w:rPr>
          <w:rFonts w:ascii="Times New Roman" w:hAnsi="Times New Roman" w:cs="Times New Roman"/>
          <w:i/>
          <w:iCs/>
          <w:color w:val="000000"/>
        </w:rPr>
        <w:t>on</w:t>
      </w:r>
      <w:proofErr w:type="spellEnd"/>
      <w:r w:rsidRPr="00AF631D">
        <w:rPr>
          <w:rFonts w:ascii="Times New Roman" w:hAnsi="Times New Roman" w:cs="Times New Roman"/>
          <w:i/>
          <w:iCs/>
          <w:color w:val="000000"/>
        </w:rPr>
        <w:t xml:space="preserve"> </w:t>
      </w:r>
      <w:proofErr w:type="spellStart"/>
      <w:r w:rsidRPr="00AF631D">
        <w:rPr>
          <w:rFonts w:ascii="Times New Roman" w:hAnsi="Times New Roman" w:cs="Times New Roman"/>
          <w:i/>
          <w:iCs/>
          <w:color w:val="000000"/>
        </w:rPr>
        <w:t>line</w:t>
      </w:r>
      <w:proofErr w:type="spellEnd"/>
      <w:r w:rsidRPr="00AF631D">
        <w:rPr>
          <w:rFonts w:ascii="Times New Roman" w:hAnsi="Times New Roman" w:cs="Times New Roman"/>
          <w:i/>
          <w:iCs/>
          <w:color w:val="000000"/>
        </w:rPr>
        <w:t xml:space="preserve"> </w:t>
      </w:r>
      <w:r w:rsidRPr="00AF631D">
        <w:rPr>
          <w:rFonts w:ascii="Times New Roman" w:hAnsi="Times New Roman" w:cs="Times New Roman"/>
          <w:color w:val="000000"/>
        </w:rPr>
        <w:t>ao sistema</w:t>
      </w:r>
      <w:r w:rsidR="00AF631D">
        <w:rPr>
          <w:rFonts w:ascii="Times New Roman" w:hAnsi="Times New Roman" w:cs="Times New Roman"/>
          <w:color w:val="000000"/>
        </w:rPr>
        <w:t>.</w:t>
      </w:r>
    </w:p>
    <w:p w:rsidR="00AF631D" w:rsidRDefault="00E06155" w:rsidP="00FD5BD4">
      <w:pPr>
        <w:pStyle w:val="PargrafodaLista"/>
        <w:numPr>
          <w:ilvl w:val="2"/>
          <w:numId w:val="1"/>
        </w:numPr>
        <w:autoSpaceDE w:val="0"/>
        <w:autoSpaceDN w:val="0"/>
        <w:adjustRightInd w:val="0"/>
        <w:ind w:left="567" w:firstLine="0"/>
        <w:jc w:val="both"/>
        <w:rPr>
          <w:rFonts w:ascii="Times New Roman" w:hAnsi="Times New Roman" w:cs="Times New Roman"/>
          <w:color w:val="000000"/>
        </w:rPr>
      </w:pPr>
      <w:r w:rsidRPr="00AF631D">
        <w:rPr>
          <w:rFonts w:ascii="Times New Roman" w:hAnsi="Times New Roman" w:cs="Times New Roman"/>
          <w:color w:val="000000"/>
        </w:rPr>
        <w:lastRenderedPageBreak/>
        <w:t>Caso o SICAF da empresa não esteja regular, a empresa poderá optar</w:t>
      </w:r>
      <w:r w:rsidR="00AF631D" w:rsidRPr="00AF631D">
        <w:rPr>
          <w:rFonts w:ascii="Times New Roman" w:hAnsi="Times New Roman" w:cs="Times New Roman"/>
          <w:color w:val="000000"/>
        </w:rPr>
        <w:t xml:space="preserve"> </w:t>
      </w:r>
      <w:r w:rsidRPr="00AF631D">
        <w:rPr>
          <w:rFonts w:ascii="Times New Roman" w:hAnsi="Times New Roman" w:cs="Times New Roman"/>
          <w:color w:val="000000"/>
        </w:rPr>
        <w:t>pela apresentação da documentação exigida no inciso XIII do art. 4º da Lei n°</w:t>
      </w:r>
      <w:r w:rsidR="00AF631D" w:rsidRPr="00AF631D">
        <w:rPr>
          <w:rFonts w:ascii="Times New Roman" w:hAnsi="Times New Roman" w:cs="Times New Roman"/>
          <w:color w:val="000000"/>
        </w:rPr>
        <w:t xml:space="preserve"> </w:t>
      </w:r>
      <w:r w:rsidRPr="00AF631D">
        <w:rPr>
          <w:rFonts w:ascii="Times New Roman" w:hAnsi="Times New Roman" w:cs="Times New Roman"/>
          <w:color w:val="000000"/>
        </w:rPr>
        <w:t>10.520/2002.</w:t>
      </w:r>
    </w:p>
    <w:p w:rsidR="00AF631D" w:rsidRDefault="00E06155" w:rsidP="00FD5BD4">
      <w:pPr>
        <w:pStyle w:val="PargrafodaLista"/>
        <w:numPr>
          <w:ilvl w:val="2"/>
          <w:numId w:val="1"/>
        </w:numPr>
        <w:autoSpaceDE w:val="0"/>
        <w:autoSpaceDN w:val="0"/>
        <w:adjustRightInd w:val="0"/>
        <w:ind w:left="567" w:firstLine="0"/>
        <w:jc w:val="both"/>
        <w:rPr>
          <w:rFonts w:ascii="Times New Roman" w:hAnsi="Times New Roman" w:cs="Times New Roman"/>
          <w:color w:val="000000"/>
        </w:rPr>
      </w:pPr>
      <w:r w:rsidRPr="00AF631D">
        <w:rPr>
          <w:rFonts w:ascii="Times New Roman" w:hAnsi="Times New Roman" w:cs="Times New Roman"/>
          <w:color w:val="000000"/>
        </w:rPr>
        <w:t>Caso uma microempresa ou empresa de pequeno porte seja declarada</w:t>
      </w:r>
      <w:r w:rsidR="00AF631D" w:rsidRPr="00AF631D">
        <w:rPr>
          <w:rFonts w:ascii="Times New Roman" w:hAnsi="Times New Roman" w:cs="Times New Roman"/>
          <w:color w:val="000000"/>
        </w:rPr>
        <w:t xml:space="preserve"> </w:t>
      </w:r>
      <w:r w:rsidRPr="00AF631D">
        <w:rPr>
          <w:rFonts w:ascii="Times New Roman" w:hAnsi="Times New Roman" w:cs="Times New Roman"/>
          <w:color w:val="000000"/>
        </w:rPr>
        <w:t>vencedora da licitação e haja alguma restrição na comprovação da sua</w:t>
      </w:r>
      <w:r w:rsidR="00AF631D" w:rsidRPr="00AF631D">
        <w:rPr>
          <w:rFonts w:ascii="Times New Roman" w:hAnsi="Times New Roman" w:cs="Times New Roman"/>
          <w:color w:val="000000"/>
        </w:rPr>
        <w:t xml:space="preserve"> </w:t>
      </w:r>
      <w:r w:rsidRPr="00AF631D">
        <w:rPr>
          <w:rFonts w:ascii="Times New Roman" w:hAnsi="Times New Roman" w:cs="Times New Roman"/>
          <w:color w:val="000000"/>
        </w:rPr>
        <w:t>regularidade fisc</w:t>
      </w:r>
      <w:r w:rsidR="00874D2B">
        <w:rPr>
          <w:rFonts w:ascii="Times New Roman" w:hAnsi="Times New Roman" w:cs="Times New Roman"/>
          <w:color w:val="000000"/>
        </w:rPr>
        <w:t>al, será assegurado o prazo de 5</w:t>
      </w:r>
      <w:r w:rsidRPr="00AF631D">
        <w:rPr>
          <w:rFonts w:ascii="Times New Roman" w:hAnsi="Times New Roman" w:cs="Times New Roman"/>
          <w:color w:val="000000"/>
        </w:rPr>
        <w:t xml:space="preserve"> (</w:t>
      </w:r>
      <w:r w:rsidR="00874D2B">
        <w:rPr>
          <w:rFonts w:ascii="Times New Roman" w:hAnsi="Times New Roman" w:cs="Times New Roman"/>
          <w:color w:val="000000"/>
        </w:rPr>
        <w:t>cinco</w:t>
      </w:r>
      <w:r w:rsidRPr="00AF631D">
        <w:rPr>
          <w:rFonts w:ascii="Times New Roman" w:hAnsi="Times New Roman" w:cs="Times New Roman"/>
          <w:color w:val="000000"/>
        </w:rPr>
        <w:t>) dias úteis, prorrogáveis</w:t>
      </w:r>
      <w:r w:rsidR="00AF631D" w:rsidRPr="00AF631D">
        <w:rPr>
          <w:rFonts w:ascii="Times New Roman" w:hAnsi="Times New Roman" w:cs="Times New Roman"/>
          <w:color w:val="000000"/>
        </w:rPr>
        <w:t xml:space="preserve"> </w:t>
      </w:r>
      <w:r w:rsidRPr="00AF631D">
        <w:rPr>
          <w:rFonts w:ascii="Times New Roman" w:hAnsi="Times New Roman" w:cs="Times New Roman"/>
          <w:color w:val="000000"/>
        </w:rPr>
        <w:t>por igual período, a critério da autoridade contratante, para a regularização da</w:t>
      </w:r>
      <w:r w:rsidR="00AF631D" w:rsidRPr="00AF631D">
        <w:rPr>
          <w:rFonts w:ascii="Times New Roman" w:hAnsi="Times New Roman" w:cs="Times New Roman"/>
          <w:color w:val="000000"/>
        </w:rPr>
        <w:t xml:space="preserve"> </w:t>
      </w:r>
      <w:r w:rsidRPr="00AF631D">
        <w:rPr>
          <w:rFonts w:ascii="Times New Roman" w:hAnsi="Times New Roman" w:cs="Times New Roman"/>
          <w:color w:val="000000"/>
        </w:rPr>
        <w:t>documentação, pagamento ou parcelamento do débito e emissão de eventuais</w:t>
      </w:r>
      <w:r w:rsidR="00AF631D" w:rsidRPr="00AF631D">
        <w:rPr>
          <w:rFonts w:ascii="Times New Roman" w:hAnsi="Times New Roman" w:cs="Times New Roman"/>
          <w:color w:val="000000"/>
        </w:rPr>
        <w:t xml:space="preserve"> </w:t>
      </w:r>
      <w:r w:rsidRPr="00AF631D">
        <w:rPr>
          <w:rFonts w:ascii="Times New Roman" w:hAnsi="Times New Roman" w:cs="Times New Roman"/>
          <w:color w:val="000000"/>
        </w:rPr>
        <w:t>certidões negativas ou positivas com efeito de certidão negativa.</w:t>
      </w:r>
      <w:r w:rsidR="00AF631D" w:rsidRPr="00AF631D">
        <w:rPr>
          <w:rFonts w:ascii="Times New Roman" w:hAnsi="Times New Roman" w:cs="Times New Roman"/>
          <w:color w:val="000000"/>
        </w:rPr>
        <w:t xml:space="preserve"> </w:t>
      </w:r>
    </w:p>
    <w:p w:rsidR="00AF631D" w:rsidRDefault="00E06155" w:rsidP="00FD5BD4">
      <w:pPr>
        <w:pStyle w:val="PargrafodaLista"/>
        <w:numPr>
          <w:ilvl w:val="2"/>
          <w:numId w:val="1"/>
        </w:numPr>
        <w:autoSpaceDE w:val="0"/>
        <w:autoSpaceDN w:val="0"/>
        <w:adjustRightInd w:val="0"/>
        <w:ind w:left="567" w:firstLine="0"/>
        <w:jc w:val="both"/>
        <w:rPr>
          <w:rFonts w:ascii="Times New Roman" w:hAnsi="Times New Roman" w:cs="Times New Roman"/>
          <w:color w:val="000000"/>
        </w:rPr>
      </w:pPr>
      <w:r w:rsidRPr="00AF631D">
        <w:rPr>
          <w:rFonts w:ascii="Times New Roman" w:hAnsi="Times New Roman" w:cs="Times New Roman"/>
          <w:color w:val="000000"/>
        </w:rPr>
        <w:t>Será também verificado se a empresa está cumprindo suspensão temporária de</w:t>
      </w:r>
      <w:r w:rsidR="00AF631D" w:rsidRPr="00AF631D">
        <w:rPr>
          <w:rFonts w:ascii="Times New Roman" w:hAnsi="Times New Roman" w:cs="Times New Roman"/>
          <w:color w:val="000000"/>
        </w:rPr>
        <w:t xml:space="preserve"> </w:t>
      </w:r>
      <w:r w:rsidRPr="00AF631D">
        <w:rPr>
          <w:rFonts w:ascii="Times New Roman" w:hAnsi="Times New Roman" w:cs="Times New Roman"/>
          <w:color w:val="000000"/>
        </w:rPr>
        <w:t xml:space="preserve">participação em licitação ou impedimento de contratar com a </w:t>
      </w:r>
      <w:r w:rsidR="00ED4478">
        <w:rPr>
          <w:rFonts w:ascii="Times New Roman" w:hAnsi="Times New Roman" w:cs="Times New Roman"/>
          <w:color w:val="000000"/>
        </w:rPr>
        <w:t>DPF</w:t>
      </w:r>
      <w:r w:rsidRPr="00AF631D">
        <w:rPr>
          <w:rFonts w:ascii="Times New Roman" w:hAnsi="Times New Roman" w:cs="Times New Roman"/>
          <w:color w:val="000000"/>
        </w:rPr>
        <w:t>, foi declarada</w:t>
      </w:r>
      <w:r w:rsidR="00AF631D" w:rsidRPr="00AF631D">
        <w:rPr>
          <w:rFonts w:ascii="Times New Roman" w:hAnsi="Times New Roman" w:cs="Times New Roman"/>
          <w:color w:val="000000"/>
        </w:rPr>
        <w:t xml:space="preserve"> </w:t>
      </w:r>
      <w:r w:rsidRPr="00AF631D">
        <w:rPr>
          <w:rFonts w:ascii="Times New Roman" w:hAnsi="Times New Roman" w:cs="Times New Roman"/>
          <w:color w:val="000000"/>
        </w:rPr>
        <w:t>inidônea para licitar ou contratar com a Administração Pública, nos termos dos incisos III e IV do art. 87 da Lei nº 8.666/93, está impedida de licitar e contratar com a União, nos termos do art. 7° da</w:t>
      </w:r>
      <w:r w:rsidR="00AF631D" w:rsidRPr="00AF631D">
        <w:rPr>
          <w:rFonts w:ascii="Times New Roman" w:hAnsi="Times New Roman" w:cs="Times New Roman"/>
          <w:color w:val="000000"/>
        </w:rPr>
        <w:t xml:space="preserve"> Lei nº 10.520/2002, mediante c</w:t>
      </w:r>
      <w:r w:rsidRPr="00AF631D">
        <w:rPr>
          <w:rFonts w:ascii="Times New Roman" w:hAnsi="Times New Roman" w:cs="Times New Roman"/>
          <w:color w:val="000000"/>
        </w:rPr>
        <w:t>onsultas ao Cadastro Nacional de Empresas Inidôneas e Suspensas (CEIS), da Controladoria-Geral da União, no sítio</w:t>
      </w:r>
      <w:r w:rsidR="00AF631D">
        <w:rPr>
          <w:rFonts w:ascii="Times New Roman" w:hAnsi="Times New Roman" w:cs="Times New Roman"/>
          <w:color w:val="000000"/>
        </w:rPr>
        <w:t xml:space="preserve"> </w:t>
      </w:r>
      <w:r w:rsidR="00ED4478">
        <w:rPr>
          <w:rFonts w:ascii="Times New Roman" w:hAnsi="Times New Roman" w:cs="Times New Roman"/>
          <w:color w:val="0000FF"/>
        </w:rPr>
        <w:t>ww</w:t>
      </w:r>
      <w:r w:rsidRPr="00AF631D">
        <w:rPr>
          <w:rFonts w:ascii="Times New Roman" w:hAnsi="Times New Roman" w:cs="Times New Roman"/>
          <w:color w:val="0000FF"/>
        </w:rPr>
        <w:t xml:space="preserve">w.portaltransparencia.gov.br/ceis </w:t>
      </w:r>
      <w:r w:rsidRPr="00AF631D">
        <w:rPr>
          <w:rFonts w:ascii="Times New Roman" w:hAnsi="Times New Roman" w:cs="Times New Roman"/>
          <w:color w:val="000000"/>
        </w:rPr>
        <w:t>, e ao Cadastro Nacional d</w:t>
      </w:r>
      <w:r w:rsidRPr="00AF631D">
        <w:rPr>
          <w:rFonts w:ascii="Times New Roman" w:hAnsi="Times New Roman" w:cs="Times New Roman"/>
        </w:rPr>
        <w:t xml:space="preserve">e Condenações Civis por </w:t>
      </w:r>
      <w:r w:rsidRPr="00AF631D">
        <w:rPr>
          <w:rFonts w:ascii="Times New Roman" w:hAnsi="Times New Roman" w:cs="Times New Roman"/>
          <w:color w:val="000000"/>
        </w:rPr>
        <w:t>Ato de Improbidade Administrativa (CNCIA), do Conselho Nacional de Justiça, no sítio</w:t>
      </w:r>
      <w:r w:rsidR="00AF631D">
        <w:rPr>
          <w:rFonts w:ascii="Times New Roman" w:hAnsi="Times New Roman" w:cs="Times New Roman"/>
          <w:color w:val="000000"/>
        </w:rPr>
        <w:t xml:space="preserve"> </w:t>
      </w:r>
      <w:r w:rsidR="00AF631D">
        <w:rPr>
          <w:rFonts w:ascii="Times New Roman" w:hAnsi="Times New Roman" w:cs="Times New Roman"/>
          <w:color w:val="0000FF"/>
        </w:rPr>
        <w:t>www.cnj.j</w:t>
      </w:r>
      <w:r w:rsidR="00ED4478">
        <w:rPr>
          <w:rFonts w:ascii="Times New Roman" w:hAnsi="Times New Roman" w:cs="Times New Roman"/>
          <w:color w:val="0000FF"/>
        </w:rPr>
        <w:t>us.br/improbid</w:t>
      </w:r>
      <w:r w:rsidRPr="00AF631D">
        <w:rPr>
          <w:rFonts w:ascii="Times New Roman" w:hAnsi="Times New Roman" w:cs="Times New Roman"/>
          <w:color w:val="0000FF"/>
        </w:rPr>
        <w:t xml:space="preserve">ade_adm/consultar_requerido.php </w:t>
      </w:r>
      <w:r w:rsidRPr="00AF631D">
        <w:rPr>
          <w:rFonts w:ascii="Times New Roman" w:hAnsi="Times New Roman" w:cs="Times New Roman"/>
          <w:color w:val="000000"/>
        </w:rPr>
        <w:t>(Acórdão TCU Plenário n°</w:t>
      </w:r>
      <w:r w:rsidR="00AF631D">
        <w:rPr>
          <w:rFonts w:ascii="Times New Roman" w:hAnsi="Times New Roman" w:cs="Times New Roman"/>
          <w:color w:val="000000"/>
        </w:rPr>
        <w:t xml:space="preserve"> </w:t>
      </w:r>
      <w:r w:rsidRPr="00AF631D">
        <w:rPr>
          <w:rFonts w:ascii="Times New Roman" w:hAnsi="Times New Roman" w:cs="Times New Roman"/>
          <w:color w:val="000000"/>
        </w:rPr>
        <w:t>1793/2011).</w:t>
      </w:r>
    </w:p>
    <w:p w:rsidR="00AF631D" w:rsidRPr="00AF631D" w:rsidRDefault="00E06155" w:rsidP="00FD5BD4">
      <w:pPr>
        <w:pStyle w:val="PargrafodaLista"/>
        <w:numPr>
          <w:ilvl w:val="2"/>
          <w:numId w:val="1"/>
        </w:numPr>
        <w:autoSpaceDE w:val="0"/>
        <w:autoSpaceDN w:val="0"/>
        <w:adjustRightInd w:val="0"/>
        <w:ind w:left="567" w:firstLine="0"/>
        <w:jc w:val="both"/>
        <w:rPr>
          <w:rFonts w:ascii="Times New Roman" w:hAnsi="Times New Roman" w:cs="Times New Roman"/>
          <w:color w:val="000000"/>
        </w:rPr>
      </w:pPr>
      <w:r w:rsidRPr="00AF631D">
        <w:rPr>
          <w:rFonts w:ascii="Times New Roman" w:hAnsi="Times New Roman" w:cs="Times New Roman"/>
          <w:b/>
          <w:bCs/>
          <w:color w:val="000000"/>
        </w:rPr>
        <w:t>Ainda, será verificada a regularidade trabalhista estabelecida pela Lei</w:t>
      </w:r>
      <w:r w:rsidR="00AF631D">
        <w:rPr>
          <w:rFonts w:ascii="Times New Roman" w:hAnsi="Times New Roman" w:cs="Times New Roman"/>
          <w:b/>
          <w:bCs/>
          <w:color w:val="000000"/>
        </w:rPr>
        <w:t xml:space="preserve"> </w:t>
      </w:r>
      <w:r w:rsidRPr="00AF631D">
        <w:rPr>
          <w:rFonts w:ascii="Times New Roman" w:hAnsi="Times New Roman" w:cs="Times New Roman"/>
          <w:b/>
          <w:bCs/>
          <w:color w:val="000000"/>
        </w:rPr>
        <w:t>12.440/2011, mediante consulta à Certidão Negativa de Débitos Trabalhistas</w:t>
      </w:r>
      <w:r w:rsidR="00AF631D">
        <w:rPr>
          <w:rFonts w:ascii="Times New Roman" w:hAnsi="Times New Roman" w:cs="Times New Roman"/>
          <w:b/>
          <w:bCs/>
          <w:color w:val="000000"/>
        </w:rPr>
        <w:t xml:space="preserve"> </w:t>
      </w:r>
      <w:r w:rsidRPr="00AF631D">
        <w:rPr>
          <w:rFonts w:ascii="Times New Roman" w:hAnsi="Times New Roman" w:cs="Times New Roman"/>
          <w:b/>
          <w:bCs/>
          <w:color w:val="000000"/>
        </w:rPr>
        <w:t xml:space="preserve">(CNDT), do Tribunal Superior do Trabalho, no sítio </w:t>
      </w:r>
      <w:r w:rsidRPr="00AF631D">
        <w:rPr>
          <w:rFonts w:ascii="Times New Roman" w:hAnsi="Times New Roman" w:cs="Times New Roman"/>
          <w:b/>
          <w:bCs/>
          <w:i/>
          <w:iCs/>
          <w:color w:val="0000FF"/>
        </w:rPr>
        <w:t>www.tst.jus.br/certidao</w:t>
      </w:r>
      <w:r w:rsidRPr="00AF631D">
        <w:rPr>
          <w:rFonts w:ascii="Times New Roman" w:hAnsi="Times New Roman" w:cs="Times New Roman"/>
          <w:b/>
          <w:bCs/>
          <w:i/>
          <w:iCs/>
          <w:color w:val="000000"/>
        </w:rPr>
        <w:t xml:space="preserve">, </w:t>
      </w:r>
      <w:r w:rsidRPr="00AF631D">
        <w:rPr>
          <w:rFonts w:ascii="Times New Roman" w:hAnsi="Times New Roman" w:cs="Times New Roman"/>
          <w:b/>
          <w:bCs/>
          <w:color w:val="000000"/>
        </w:rPr>
        <w:t>até que</w:t>
      </w:r>
      <w:r w:rsidR="00AF631D">
        <w:rPr>
          <w:rFonts w:ascii="Times New Roman" w:hAnsi="Times New Roman" w:cs="Times New Roman"/>
          <w:b/>
          <w:bCs/>
          <w:color w:val="000000"/>
        </w:rPr>
        <w:t xml:space="preserve"> </w:t>
      </w:r>
      <w:r w:rsidRPr="00AF631D">
        <w:rPr>
          <w:rFonts w:ascii="Times New Roman" w:hAnsi="Times New Roman" w:cs="Times New Roman"/>
          <w:b/>
          <w:bCs/>
          <w:color w:val="000000"/>
        </w:rPr>
        <w:t>seja implementada no SICAF (Orientação aos Pregoeiros, Presidentes de Comissão</w:t>
      </w:r>
      <w:r w:rsidR="00AF631D">
        <w:rPr>
          <w:rFonts w:ascii="Times New Roman" w:hAnsi="Times New Roman" w:cs="Times New Roman"/>
          <w:b/>
          <w:bCs/>
          <w:color w:val="000000"/>
        </w:rPr>
        <w:t xml:space="preserve"> </w:t>
      </w:r>
      <w:r w:rsidRPr="00AF631D">
        <w:rPr>
          <w:rFonts w:ascii="Times New Roman" w:hAnsi="Times New Roman" w:cs="Times New Roman"/>
          <w:b/>
          <w:bCs/>
          <w:color w:val="000000"/>
        </w:rPr>
        <w:t>e Financeiros da DLSG/SLTI, de 19/01/2012).</w:t>
      </w:r>
    </w:p>
    <w:p w:rsidR="00AF631D" w:rsidRDefault="00E06155" w:rsidP="00FD5BD4">
      <w:pPr>
        <w:pStyle w:val="PargrafodaLista"/>
        <w:numPr>
          <w:ilvl w:val="2"/>
          <w:numId w:val="1"/>
        </w:numPr>
        <w:autoSpaceDE w:val="0"/>
        <w:autoSpaceDN w:val="0"/>
        <w:adjustRightInd w:val="0"/>
        <w:ind w:left="567" w:firstLine="0"/>
        <w:jc w:val="both"/>
        <w:rPr>
          <w:rFonts w:ascii="Times New Roman" w:hAnsi="Times New Roman" w:cs="Times New Roman"/>
          <w:color w:val="000000"/>
        </w:rPr>
      </w:pPr>
      <w:r w:rsidRPr="00AF631D">
        <w:rPr>
          <w:rFonts w:ascii="Times New Roman" w:hAnsi="Times New Roman" w:cs="Times New Roman"/>
          <w:color w:val="000000"/>
        </w:rPr>
        <w:t>Se a licitante vencedora não comprovar as condições de habilitação no ato da</w:t>
      </w:r>
      <w:r w:rsidR="00AF631D" w:rsidRPr="00AF631D">
        <w:rPr>
          <w:rFonts w:ascii="Times New Roman" w:hAnsi="Times New Roman" w:cs="Times New Roman"/>
          <w:color w:val="000000"/>
        </w:rPr>
        <w:t xml:space="preserve"> </w:t>
      </w:r>
      <w:r w:rsidRPr="00AF631D">
        <w:rPr>
          <w:rFonts w:ascii="Times New Roman" w:hAnsi="Times New Roman" w:cs="Times New Roman"/>
          <w:color w:val="000000"/>
        </w:rPr>
        <w:t>contratação, não apresentar a documentação exigida para a celebração do contrato, deixar de firmar o termo específico da instituição financeira ou as autorizações previstas no instrumento convocatório ou recusar-se, injustificadamente, a firmar o instrumento de contrato em até 05(cinco) dias úteis contados da notificação, é facultado à União convocar as licitantes remanescentes, desde que respeitada a ordem de classificação da licitação, para, depois de comprovados os requisitos habilitatórios e feita a negociação de valor, assinar o contrato em igual prazo, ou revogar a licitação, sem prejuízo das sanções cabíveis.</w:t>
      </w:r>
    </w:p>
    <w:p w:rsidR="00AF631D" w:rsidRDefault="00E06155" w:rsidP="00FD5BD4">
      <w:pPr>
        <w:pStyle w:val="PargrafodaLista"/>
        <w:numPr>
          <w:ilvl w:val="2"/>
          <w:numId w:val="1"/>
        </w:numPr>
        <w:autoSpaceDE w:val="0"/>
        <w:autoSpaceDN w:val="0"/>
        <w:adjustRightInd w:val="0"/>
        <w:ind w:left="567" w:firstLine="0"/>
        <w:jc w:val="both"/>
        <w:rPr>
          <w:rFonts w:ascii="Times New Roman" w:hAnsi="Times New Roman" w:cs="Times New Roman"/>
          <w:color w:val="000000"/>
        </w:rPr>
      </w:pPr>
      <w:r w:rsidRPr="00AF631D">
        <w:rPr>
          <w:rFonts w:ascii="Times New Roman" w:hAnsi="Times New Roman" w:cs="Times New Roman"/>
          <w:color w:val="000000"/>
        </w:rPr>
        <w:t xml:space="preserve">A recusa em assinar o Termo de Contrato será entendida como inexecução total do contrato, passível de aplicação da penalidade constante da alínea “c”, do subitem </w:t>
      </w:r>
    </w:p>
    <w:p w:rsidR="00AF631D" w:rsidRDefault="00E06155" w:rsidP="00FD5BD4">
      <w:pPr>
        <w:pStyle w:val="PargrafodaLista"/>
        <w:numPr>
          <w:ilvl w:val="2"/>
          <w:numId w:val="1"/>
        </w:numPr>
        <w:autoSpaceDE w:val="0"/>
        <w:autoSpaceDN w:val="0"/>
        <w:adjustRightInd w:val="0"/>
        <w:ind w:left="567" w:firstLine="0"/>
        <w:jc w:val="both"/>
        <w:rPr>
          <w:rFonts w:ascii="Times New Roman" w:hAnsi="Times New Roman" w:cs="Times New Roman"/>
          <w:color w:val="000000"/>
        </w:rPr>
      </w:pPr>
      <w:r w:rsidRPr="00AF631D">
        <w:rPr>
          <w:rFonts w:ascii="Times New Roman" w:hAnsi="Times New Roman" w:cs="Times New Roman"/>
          <w:color w:val="000000"/>
        </w:rPr>
        <w:t>O contrato e seus eventuais aditamentos somente terão validade e eficácia depois de, respectiva e sucessivamente, aprovados pela autoridade competente e publicados, por extrato, no Diário Oficial da União, retroagindo os efeitos dos atos de aprovação e publicação, uma vez praticados, à data da assinatura do respectivo instrumento.</w:t>
      </w:r>
    </w:p>
    <w:p w:rsidR="00E06155" w:rsidRPr="00AF631D" w:rsidRDefault="00E06155" w:rsidP="00FD5BD4">
      <w:pPr>
        <w:pStyle w:val="PargrafodaLista"/>
        <w:numPr>
          <w:ilvl w:val="2"/>
          <w:numId w:val="1"/>
        </w:numPr>
        <w:autoSpaceDE w:val="0"/>
        <w:autoSpaceDN w:val="0"/>
        <w:adjustRightInd w:val="0"/>
        <w:ind w:left="567" w:firstLine="0"/>
        <w:jc w:val="both"/>
        <w:rPr>
          <w:rFonts w:ascii="Times New Roman" w:hAnsi="Times New Roman" w:cs="Times New Roman"/>
          <w:color w:val="000000"/>
        </w:rPr>
      </w:pPr>
      <w:r w:rsidRPr="00AF631D">
        <w:rPr>
          <w:rFonts w:ascii="Times New Roman" w:hAnsi="Times New Roman" w:cs="Times New Roman"/>
          <w:color w:val="000000"/>
        </w:rPr>
        <w:t xml:space="preserve">A publicação do extrato do contrato, e de seus eventuais aditamentos, no Diário Oficial da União, será providenciada e custeada pela Administração, mediante remessa do texto do extrato a ser publicado à Imprensa Nacional, até o </w:t>
      </w:r>
      <w:r w:rsidRPr="00AF631D">
        <w:rPr>
          <w:rFonts w:ascii="Times New Roman" w:hAnsi="Times New Roman" w:cs="Times New Roman"/>
          <w:color w:val="000000"/>
        </w:rPr>
        <w:lastRenderedPageBreak/>
        <w:t>5º(quinto) dia útil do mês seguinte ao de sua assinatura, para ocorrer no prazo de 20(vinte) dias contados da aludida remessa.</w:t>
      </w:r>
    </w:p>
    <w:p w:rsidR="00E06155" w:rsidRPr="008543EF" w:rsidRDefault="00E06155" w:rsidP="009A6FE1">
      <w:pPr>
        <w:pStyle w:val="PargrafodaLista"/>
        <w:numPr>
          <w:ilvl w:val="1"/>
          <w:numId w:val="1"/>
        </w:numPr>
        <w:autoSpaceDE w:val="0"/>
        <w:autoSpaceDN w:val="0"/>
        <w:adjustRightInd w:val="0"/>
        <w:ind w:left="0" w:firstLine="0"/>
        <w:jc w:val="both"/>
        <w:rPr>
          <w:rFonts w:ascii="Times New Roman" w:hAnsi="Times New Roman" w:cs="Times New Roman"/>
          <w:b/>
          <w:bCs/>
          <w:color w:val="000000"/>
        </w:rPr>
      </w:pPr>
      <w:r w:rsidRPr="008543EF">
        <w:rPr>
          <w:rFonts w:ascii="Times New Roman" w:hAnsi="Times New Roman" w:cs="Times New Roman"/>
          <w:b/>
          <w:bCs/>
          <w:color w:val="000000"/>
        </w:rPr>
        <w:t>Da garantia</w:t>
      </w:r>
    </w:p>
    <w:p w:rsidR="008543EF" w:rsidRDefault="00E06155" w:rsidP="00FD5BD4">
      <w:pPr>
        <w:pStyle w:val="PargrafodaLista"/>
        <w:numPr>
          <w:ilvl w:val="2"/>
          <w:numId w:val="1"/>
        </w:numPr>
        <w:autoSpaceDE w:val="0"/>
        <w:autoSpaceDN w:val="0"/>
        <w:adjustRightInd w:val="0"/>
        <w:ind w:left="567" w:firstLine="0"/>
        <w:jc w:val="both"/>
        <w:rPr>
          <w:rFonts w:ascii="Times New Roman" w:hAnsi="Times New Roman" w:cs="Times New Roman"/>
          <w:color w:val="000000"/>
        </w:rPr>
      </w:pPr>
      <w:r w:rsidRPr="008543EF">
        <w:rPr>
          <w:rFonts w:ascii="Times New Roman" w:hAnsi="Times New Roman" w:cs="Times New Roman"/>
          <w:color w:val="000000"/>
        </w:rPr>
        <w:t>Será exigida da licitante vencedora, previamente à celebração do contrato, a prestação de garantia para o cumprimento da sua execução, no montante de 5%(cinco por cento) do valor correspondente a 20(vinte) meses do contrato, nos termos do art. 56 da Lei nº 8.666/93.</w:t>
      </w:r>
    </w:p>
    <w:p w:rsidR="008543EF" w:rsidRDefault="00E06155" w:rsidP="00FD5BD4">
      <w:pPr>
        <w:pStyle w:val="PargrafodaLista"/>
        <w:numPr>
          <w:ilvl w:val="2"/>
          <w:numId w:val="1"/>
        </w:numPr>
        <w:autoSpaceDE w:val="0"/>
        <w:autoSpaceDN w:val="0"/>
        <w:adjustRightInd w:val="0"/>
        <w:ind w:left="567" w:firstLine="0"/>
        <w:jc w:val="both"/>
        <w:rPr>
          <w:rFonts w:ascii="Times New Roman" w:hAnsi="Times New Roman" w:cs="Times New Roman"/>
          <w:color w:val="000000"/>
        </w:rPr>
      </w:pPr>
      <w:r w:rsidRPr="008543EF">
        <w:rPr>
          <w:rFonts w:ascii="Times New Roman" w:hAnsi="Times New Roman" w:cs="Times New Roman"/>
          <w:color w:val="000000"/>
        </w:rPr>
        <w:t>O comprovante da prestação de garantia deverá ser apresentado em até 05(cinco) dias úteis após a convocação da Administração, podendo esta ser efetivada por meio de e-mail, fax, correspondência com Aviso de Recebimento, ou por qualquer outro meio que comprove que a licitante vencedora foi cientificada da exigência.</w:t>
      </w:r>
    </w:p>
    <w:p w:rsidR="008543EF" w:rsidRPr="008543EF" w:rsidRDefault="00E06155" w:rsidP="00FD5BD4">
      <w:pPr>
        <w:pStyle w:val="PargrafodaLista"/>
        <w:numPr>
          <w:ilvl w:val="2"/>
          <w:numId w:val="1"/>
        </w:numPr>
        <w:autoSpaceDE w:val="0"/>
        <w:autoSpaceDN w:val="0"/>
        <w:adjustRightInd w:val="0"/>
        <w:ind w:left="567" w:firstLine="0"/>
        <w:jc w:val="both"/>
        <w:rPr>
          <w:rFonts w:ascii="Times New Roman" w:hAnsi="Times New Roman" w:cs="Times New Roman"/>
          <w:color w:val="000000"/>
        </w:rPr>
      </w:pPr>
      <w:r w:rsidRPr="008543EF">
        <w:rPr>
          <w:rFonts w:ascii="Times New Roman" w:hAnsi="Times New Roman" w:cs="Times New Roman"/>
          <w:b/>
          <w:bCs/>
          <w:color w:val="000000"/>
        </w:rPr>
        <w:t>A não apresentação da garantia será entendida como inexecução total do contrato, passível de aplicação da penalidade constante do subitem 23.1.1 c/c alínea “c”, do subitem 23.1.3. No caso de atraso na entrega será aplicável a penalidade prevista na alínea “e” do subitem 23.1.3.</w:t>
      </w:r>
    </w:p>
    <w:p w:rsidR="008543EF" w:rsidRDefault="00E06155" w:rsidP="00FD5BD4">
      <w:pPr>
        <w:pStyle w:val="PargrafodaLista"/>
        <w:numPr>
          <w:ilvl w:val="2"/>
          <w:numId w:val="1"/>
        </w:numPr>
        <w:autoSpaceDE w:val="0"/>
        <w:autoSpaceDN w:val="0"/>
        <w:adjustRightInd w:val="0"/>
        <w:ind w:left="567" w:firstLine="0"/>
        <w:jc w:val="both"/>
        <w:rPr>
          <w:rFonts w:ascii="Times New Roman" w:hAnsi="Times New Roman" w:cs="Times New Roman"/>
          <w:color w:val="000000"/>
        </w:rPr>
      </w:pPr>
      <w:r w:rsidRPr="008543EF">
        <w:rPr>
          <w:rFonts w:ascii="Times New Roman" w:hAnsi="Times New Roman" w:cs="Times New Roman"/>
          <w:color w:val="000000"/>
        </w:rPr>
        <w:t xml:space="preserve">A garantia deverá cobrir </w:t>
      </w:r>
      <w:r w:rsidRPr="008543EF">
        <w:rPr>
          <w:rFonts w:ascii="Times New Roman" w:hAnsi="Times New Roman" w:cs="Times New Roman"/>
          <w:b/>
          <w:bCs/>
          <w:color w:val="000000"/>
        </w:rPr>
        <w:t xml:space="preserve">expressamente </w:t>
      </w:r>
      <w:r w:rsidRPr="008543EF">
        <w:rPr>
          <w:rFonts w:ascii="Times New Roman" w:hAnsi="Times New Roman" w:cs="Times New Roman"/>
          <w:color w:val="000000"/>
        </w:rPr>
        <w:t>o eventual inadimplemento das obrigações e dos encargos sociais e trabalhistas da contratada, em cumprimento e para dar efetividade ao disposto no art. 35, especialmente seu parágrafo único, da IN SLTI/MPOG nº 02/2008.</w:t>
      </w:r>
    </w:p>
    <w:p w:rsidR="008543EF" w:rsidRDefault="00E06155" w:rsidP="00FD5BD4">
      <w:pPr>
        <w:pStyle w:val="PargrafodaLista"/>
        <w:numPr>
          <w:ilvl w:val="2"/>
          <w:numId w:val="1"/>
        </w:numPr>
        <w:autoSpaceDE w:val="0"/>
        <w:autoSpaceDN w:val="0"/>
        <w:adjustRightInd w:val="0"/>
        <w:ind w:left="567" w:firstLine="0"/>
        <w:jc w:val="both"/>
        <w:rPr>
          <w:rFonts w:ascii="Times New Roman" w:hAnsi="Times New Roman" w:cs="Times New Roman"/>
          <w:color w:val="000000"/>
        </w:rPr>
      </w:pPr>
      <w:r w:rsidRPr="008543EF">
        <w:rPr>
          <w:rFonts w:ascii="Times New Roman" w:hAnsi="Times New Roman" w:cs="Times New Roman"/>
          <w:color w:val="000000"/>
        </w:rPr>
        <w:t xml:space="preserve">A garantia apresentada na modalidade seguro garantia ou fiança bancária deverá ser acompanhada de documentos que atestem o poder de representação do signatário da apólice ou carta-fiança. Se a garantia ofertada for a fiança bancária, deverá o banco fiador renunciar expressamente ao benefício de ordem, nos termos do disposto nos </w:t>
      </w:r>
      <w:proofErr w:type="spellStart"/>
      <w:r w:rsidRPr="008543EF">
        <w:rPr>
          <w:rFonts w:ascii="Times New Roman" w:hAnsi="Times New Roman" w:cs="Times New Roman"/>
          <w:color w:val="000000"/>
        </w:rPr>
        <w:t>arts</w:t>
      </w:r>
      <w:proofErr w:type="spellEnd"/>
      <w:r w:rsidRPr="008543EF">
        <w:rPr>
          <w:rFonts w:ascii="Times New Roman" w:hAnsi="Times New Roman" w:cs="Times New Roman"/>
          <w:color w:val="000000"/>
        </w:rPr>
        <w:t>. 827 e 828, I, da Lei nº 10.406/02 – Código Civil.</w:t>
      </w:r>
    </w:p>
    <w:p w:rsidR="008543EF" w:rsidRPr="008543EF" w:rsidRDefault="00E06155" w:rsidP="009A6FE1">
      <w:pPr>
        <w:pStyle w:val="PargrafodaLista"/>
        <w:numPr>
          <w:ilvl w:val="2"/>
          <w:numId w:val="1"/>
        </w:numPr>
        <w:autoSpaceDE w:val="0"/>
        <w:autoSpaceDN w:val="0"/>
        <w:adjustRightInd w:val="0"/>
        <w:ind w:left="567" w:firstLine="0"/>
        <w:jc w:val="both"/>
        <w:rPr>
          <w:rFonts w:ascii="Times New Roman" w:hAnsi="Times New Roman" w:cs="Times New Roman"/>
          <w:color w:val="000000"/>
        </w:rPr>
      </w:pPr>
      <w:r w:rsidRPr="008543EF">
        <w:rPr>
          <w:rFonts w:ascii="Times New Roman" w:hAnsi="Times New Roman" w:cs="Times New Roman"/>
        </w:rPr>
        <w:t>Em conformidade com o inciso XIX do art. 19 da IN SLTI/MPOG nº 02/2008, a garantia deverá ser apresentada com validade de 03(três) meses após o término da vigência contratual, devendo ser renovada a cada prorrogação efetivada no contrato.</w:t>
      </w:r>
    </w:p>
    <w:p w:rsidR="008543EF" w:rsidRPr="008543EF" w:rsidRDefault="00E06155" w:rsidP="009A6FE1">
      <w:pPr>
        <w:pStyle w:val="PargrafodaLista"/>
        <w:numPr>
          <w:ilvl w:val="2"/>
          <w:numId w:val="1"/>
        </w:numPr>
        <w:autoSpaceDE w:val="0"/>
        <w:autoSpaceDN w:val="0"/>
        <w:adjustRightInd w:val="0"/>
        <w:ind w:left="567" w:firstLine="0"/>
        <w:jc w:val="both"/>
        <w:rPr>
          <w:rFonts w:ascii="Times New Roman" w:hAnsi="Times New Roman" w:cs="Times New Roman"/>
          <w:color w:val="000000"/>
        </w:rPr>
      </w:pPr>
      <w:r w:rsidRPr="008543EF">
        <w:rPr>
          <w:rFonts w:ascii="Times New Roman" w:hAnsi="Times New Roman" w:cs="Times New Roman"/>
        </w:rPr>
        <w:t>O § 1º do art. 19 da IN SLTI/MPOG nº 02/2008 faculta à Administração a opção de, nas repactuações, aumentar a garantia prestada com os valores providos não utilizados para o pagamento de férias. Não se fará uso dessa faculdade, nesse momento inicial de vigência da IN SLTI/MPOG nº 02/2008, em razão da necessidade de esclarecimentos adicionais para a correta implementação da medida, conforme justificado no Plano de Trabalho.</w:t>
      </w:r>
    </w:p>
    <w:p w:rsidR="008543EF" w:rsidRPr="008543EF" w:rsidRDefault="00E06155" w:rsidP="009A6FE1">
      <w:pPr>
        <w:pStyle w:val="PargrafodaLista"/>
        <w:numPr>
          <w:ilvl w:val="2"/>
          <w:numId w:val="1"/>
        </w:numPr>
        <w:autoSpaceDE w:val="0"/>
        <w:autoSpaceDN w:val="0"/>
        <w:adjustRightInd w:val="0"/>
        <w:ind w:left="567" w:firstLine="0"/>
        <w:jc w:val="both"/>
        <w:rPr>
          <w:rFonts w:ascii="Times New Roman" w:hAnsi="Times New Roman" w:cs="Times New Roman"/>
          <w:color w:val="000000"/>
        </w:rPr>
      </w:pPr>
      <w:r w:rsidRPr="008543EF">
        <w:rPr>
          <w:rFonts w:ascii="Times New Roman" w:hAnsi="Times New Roman" w:cs="Times New Roman"/>
        </w:rPr>
        <w:t xml:space="preserve">Se o valor da garantia for utilizado, total ou parcialmente, em pagamento de qualquer obrigação, a contratada deverá proceder à respectiva reposição, no prazo de 05(cinco) dias úteis, contados da data em que for notificada pela contratante, mediante ofício entregue </w:t>
      </w:r>
      <w:proofErr w:type="spellStart"/>
      <w:r w:rsidRPr="008543EF">
        <w:rPr>
          <w:rFonts w:ascii="Times New Roman" w:hAnsi="Times New Roman" w:cs="Times New Roman"/>
        </w:rPr>
        <w:t>contrarrecibo</w:t>
      </w:r>
      <w:proofErr w:type="spellEnd"/>
      <w:r w:rsidRPr="008543EF">
        <w:rPr>
          <w:rFonts w:ascii="Times New Roman" w:hAnsi="Times New Roman" w:cs="Times New Roman"/>
        </w:rPr>
        <w:t xml:space="preserve">. </w:t>
      </w:r>
      <w:r w:rsidRPr="008543EF">
        <w:rPr>
          <w:rFonts w:ascii="Times New Roman" w:hAnsi="Times New Roman" w:cs="Times New Roman"/>
          <w:b/>
          <w:bCs/>
        </w:rPr>
        <w:t>A não apresentação do reforço da garantia no prazo aqui previsto ensejará a aplicação da penalidade constante da alínea “e” do subitem 23.1.3.</w:t>
      </w:r>
    </w:p>
    <w:p w:rsidR="008543EF" w:rsidRPr="008543EF" w:rsidRDefault="00E06155" w:rsidP="009A6FE1">
      <w:pPr>
        <w:pStyle w:val="PargrafodaLista"/>
        <w:numPr>
          <w:ilvl w:val="2"/>
          <w:numId w:val="1"/>
        </w:numPr>
        <w:autoSpaceDE w:val="0"/>
        <w:autoSpaceDN w:val="0"/>
        <w:adjustRightInd w:val="0"/>
        <w:ind w:left="567" w:firstLine="0"/>
        <w:jc w:val="both"/>
        <w:rPr>
          <w:rFonts w:ascii="Times New Roman" w:hAnsi="Times New Roman" w:cs="Times New Roman"/>
          <w:color w:val="000000"/>
        </w:rPr>
      </w:pPr>
      <w:r w:rsidRPr="008543EF">
        <w:rPr>
          <w:rFonts w:ascii="Times New Roman" w:hAnsi="Times New Roman" w:cs="Times New Roman"/>
        </w:rPr>
        <w:t>A garantia será liberada ante a comprovação de que a empresa pagou todas as verbas rescisórias trabalhistas decorrentes da contratação e que, caso esse pagamento não ocorra até o fim do segundo mês após o encerramento da vigência contratual, a mesma será utilizada para o pagamento dessas verbas trabalhistas diretamente pela Administração, conforme estabelecido</w:t>
      </w:r>
    </w:p>
    <w:p w:rsidR="008543EF" w:rsidRPr="008543EF" w:rsidRDefault="008543EF" w:rsidP="009A6FE1">
      <w:pPr>
        <w:pStyle w:val="PargrafodaLista"/>
        <w:numPr>
          <w:ilvl w:val="2"/>
          <w:numId w:val="1"/>
        </w:numPr>
        <w:autoSpaceDE w:val="0"/>
        <w:autoSpaceDN w:val="0"/>
        <w:adjustRightInd w:val="0"/>
        <w:ind w:left="567" w:firstLine="0"/>
        <w:jc w:val="both"/>
        <w:rPr>
          <w:rFonts w:ascii="Times New Roman" w:hAnsi="Times New Roman" w:cs="Times New Roman"/>
          <w:color w:val="000000"/>
        </w:rPr>
      </w:pPr>
      <w:r>
        <w:rPr>
          <w:rFonts w:ascii="Times New Roman" w:hAnsi="Times New Roman" w:cs="Times New Roman"/>
        </w:rPr>
        <w:lastRenderedPageBreak/>
        <w:t>N</w:t>
      </w:r>
      <w:r w:rsidR="00E06155" w:rsidRPr="008543EF">
        <w:rPr>
          <w:rFonts w:ascii="Times New Roman" w:hAnsi="Times New Roman" w:cs="Times New Roman"/>
        </w:rPr>
        <w:t>o inciso XIX do art. 19, no inciso IV do art. 19-A e parágrafo único do art. 35, todos da IN SLTI/MPOG nº 02/2008.</w:t>
      </w:r>
    </w:p>
    <w:p w:rsidR="00E06155" w:rsidRPr="008543EF" w:rsidRDefault="00E06155" w:rsidP="009A6FE1">
      <w:pPr>
        <w:pStyle w:val="PargrafodaLista"/>
        <w:numPr>
          <w:ilvl w:val="2"/>
          <w:numId w:val="1"/>
        </w:numPr>
        <w:autoSpaceDE w:val="0"/>
        <w:autoSpaceDN w:val="0"/>
        <w:adjustRightInd w:val="0"/>
        <w:ind w:left="567" w:firstLine="0"/>
        <w:jc w:val="both"/>
        <w:rPr>
          <w:rFonts w:ascii="Times New Roman" w:hAnsi="Times New Roman" w:cs="Times New Roman"/>
          <w:color w:val="000000"/>
        </w:rPr>
      </w:pPr>
      <w:r w:rsidRPr="008543EF">
        <w:rPr>
          <w:rFonts w:ascii="Times New Roman" w:hAnsi="Times New Roman" w:cs="Times New Roman"/>
        </w:rPr>
        <w:t>Após o cumprimento fiel e integral do contrato, a União devolverá à contratada, por intermédio da contratante a garantia prestada.</w:t>
      </w:r>
    </w:p>
    <w:p w:rsidR="008543EF" w:rsidRDefault="008543EF" w:rsidP="009A6FE1">
      <w:pPr>
        <w:autoSpaceDE w:val="0"/>
        <w:autoSpaceDN w:val="0"/>
        <w:adjustRightInd w:val="0"/>
        <w:jc w:val="both"/>
        <w:rPr>
          <w:rFonts w:ascii="Times New Roman" w:hAnsi="Times New Roman" w:cs="Times New Roman"/>
          <w:b/>
          <w:bCs/>
        </w:rPr>
      </w:pPr>
    </w:p>
    <w:p w:rsidR="00E06155" w:rsidRPr="008543EF" w:rsidRDefault="00E06155" w:rsidP="009A6FE1">
      <w:pPr>
        <w:pStyle w:val="PargrafodaLista"/>
        <w:numPr>
          <w:ilvl w:val="1"/>
          <w:numId w:val="1"/>
        </w:numPr>
        <w:autoSpaceDE w:val="0"/>
        <w:autoSpaceDN w:val="0"/>
        <w:adjustRightInd w:val="0"/>
        <w:ind w:left="0" w:firstLine="0"/>
        <w:jc w:val="both"/>
        <w:rPr>
          <w:rFonts w:ascii="Times New Roman" w:hAnsi="Times New Roman" w:cs="Times New Roman"/>
          <w:b/>
          <w:bCs/>
        </w:rPr>
      </w:pPr>
      <w:r w:rsidRPr="008543EF">
        <w:rPr>
          <w:rFonts w:ascii="Times New Roman" w:hAnsi="Times New Roman" w:cs="Times New Roman"/>
          <w:b/>
          <w:bCs/>
        </w:rPr>
        <w:t>Do prazo de vigência e da prorrogação</w:t>
      </w:r>
    </w:p>
    <w:p w:rsidR="008543EF" w:rsidRDefault="008543EF" w:rsidP="009A6FE1">
      <w:pPr>
        <w:pStyle w:val="PargrafodaLista"/>
        <w:numPr>
          <w:ilvl w:val="2"/>
          <w:numId w:val="1"/>
        </w:numPr>
        <w:autoSpaceDE w:val="0"/>
        <w:autoSpaceDN w:val="0"/>
        <w:adjustRightInd w:val="0"/>
        <w:ind w:left="567" w:firstLine="0"/>
        <w:jc w:val="both"/>
        <w:rPr>
          <w:rFonts w:ascii="Times New Roman" w:hAnsi="Times New Roman" w:cs="Times New Roman"/>
        </w:rPr>
      </w:pPr>
      <w:r>
        <w:rPr>
          <w:rFonts w:ascii="Times New Roman" w:hAnsi="Times New Roman" w:cs="Times New Roman"/>
        </w:rPr>
        <w:t>C</w:t>
      </w:r>
      <w:r w:rsidR="00E06155" w:rsidRPr="008543EF">
        <w:rPr>
          <w:rFonts w:ascii="Times New Roman" w:hAnsi="Times New Roman" w:cs="Times New Roman"/>
        </w:rPr>
        <w:t xml:space="preserve">ontrato terá vigência a partir da sua assinatura, pelo período de </w:t>
      </w:r>
      <w:r>
        <w:rPr>
          <w:rFonts w:ascii="Times New Roman" w:hAnsi="Times New Roman" w:cs="Times New Roman"/>
        </w:rPr>
        <w:t>12</w:t>
      </w:r>
      <w:r w:rsidR="00E06155" w:rsidRPr="008543EF">
        <w:rPr>
          <w:rFonts w:ascii="Times New Roman" w:hAnsi="Times New Roman" w:cs="Times New Roman"/>
        </w:rPr>
        <w:t>(</w:t>
      </w:r>
      <w:r>
        <w:rPr>
          <w:rFonts w:ascii="Times New Roman" w:hAnsi="Times New Roman" w:cs="Times New Roman"/>
        </w:rPr>
        <w:t>doze</w:t>
      </w:r>
      <w:r w:rsidR="00E06155" w:rsidRPr="008543EF">
        <w:rPr>
          <w:rFonts w:ascii="Times New Roman" w:hAnsi="Times New Roman" w:cs="Times New Roman"/>
        </w:rPr>
        <w:t>) meses,</w:t>
      </w:r>
      <w:r>
        <w:rPr>
          <w:rFonts w:ascii="Times New Roman" w:hAnsi="Times New Roman" w:cs="Times New Roman"/>
        </w:rPr>
        <w:t xml:space="preserve"> </w:t>
      </w:r>
      <w:r w:rsidRPr="008543EF">
        <w:rPr>
          <w:rFonts w:ascii="Times New Roman" w:hAnsi="Times New Roman" w:cs="Times New Roman"/>
        </w:rPr>
        <w:t>a</w:t>
      </w:r>
      <w:r w:rsidR="00E06155" w:rsidRPr="008543EF">
        <w:rPr>
          <w:rFonts w:ascii="Times New Roman" w:hAnsi="Times New Roman" w:cs="Times New Roman"/>
        </w:rPr>
        <w:t xml:space="preserve">dmitidas prorrogações por iguais e sucessivos períodos de </w:t>
      </w:r>
      <w:r w:rsidR="00FC5C3F">
        <w:rPr>
          <w:rFonts w:ascii="Times New Roman" w:hAnsi="Times New Roman" w:cs="Times New Roman"/>
        </w:rPr>
        <w:t>12</w:t>
      </w:r>
      <w:r w:rsidR="00E06155" w:rsidRPr="008543EF">
        <w:rPr>
          <w:rFonts w:ascii="Times New Roman" w:hAnsi="Times New Roman" w:cs="Times New Roman"/>
        </w:rPr>
        <w:t>(</w:t>
      </w:r>
      <w:r w:rsidR="00FC5C3F">
        <w:rPr>
          <w:rFonts w:ascii="Times New Roman" w:hAnsi="Times New Roman" w:cs="Times New Roman"/>
        </w:rPr>
        <w:t>doze</w:t>
      </w:r>
      <w:r w:rsidR="00E06155" w:rsidRPr="008543EF">
        <w:rPr>
          <w:rFonts w:ascii="Times New Roman" w:hAnsi="Times New Roman" w:cs="Times New Roman"/>
        </w:rPr>
        <w:t>) meses, limitado ao prazo máximo de 60(sessenta) meses</w:t>
      </w:r>
      <w:r w:rsidR="002A43E2">
        <w:rPr>
          <w:rFonts w:ascii="Times New Roman" w:hAnsi="Times New Roman" w:cs="Times New Roman"/>
        </w:rPr>
        <w:t xml:space="preserve">, </w:t>
      </w:r>
      <w:r w:rsidR="002A43E2" w:rsidRPr="002A43E2">
        <w:rPr>
          <w:rFonts w:ascii="Times New Roman" w:hAnsi="Times New Roman" w:cs="Times New Roman"/>
        </w:rPr>
        <w:t>adstrita à vigência dos respectivos créditos orçamentários</w:t>
      </w:r>
      <w:r w:rsidR="00E06155" w:rsidRPr="008543EF">
        <w:rPr>
          <w:rFonts w:ascii="Times New Roman" w:hAnsi="Times New Roman" w:cs="Times New Roman"/>
        </w:rPr>
        <w:t>.</w:t>
      </w:r>
    </w:p>
    <w:p w:rsidR="008543EF" w:rsidRDefault="00E06155" w:rsidP="009A6FE1">
      <w:pPr>
        <w:pStyle w:val="PargrafodaLista"/>
        <w:numPr>
          <w:ilvl w:val="2"/>
          <w:numId w:val="1"/>
        </w:numPr>
        <w:autoSpaceDE w:val="0"/>
        <w:autoSpaceDN w:val="0"/>
        <w:adjustRightInd w:val="0"/>
        <w:ind w:left="567" w:firstLine="0"/>
        <w:jc w:val="both"/>
        <w:rPr>
          <w:rFonts w:ascii="Times New Roman" w:hAnsi="Times New Roman" w:cs="Times New Roman"/>
        </w:rPr>
      </w:pPr>
      <w:r w:rsidRPr="008543EF">
        <w:rPr>
          <w:rFonts w:ascii="Times New Roman" w:hAnsi="Times New Roman" w:cs="Times New Roman"/>
        </w:rPr>
        <w:t>As prorrogações do contrato observarão o disposto na Lei n° 8.666/93, IN SLTI/MPOG n° 02/2008.</w:t>
      </w:r>
    </w:p>
    <w:p w:rsidR="008543EF" w:rsidRDefault="00E06155" w:rsidP="009A6FE1">
      <w:pPr>
        <w:pStyle w:val="PargrafodaLista"/>
        <w:numPr>
          <w:ilvl w:val="2"/>
          <w:numId w:val="1"/>
        </w:numPr>
        <w:autoSpaceDE w:val="0"/>
        <w:autoSpaceDN w:val="0"/>
        <w:adjustRightInd w:val="0"/>
        <w:ind w:left="567" w:firstLine="0"/>
        <w:jc w:val="both"/>
        <w:rPr>
          <w:rFonts w:ascii="Times New Roman" w:hAnsi="Times New Roman" w:cs="Times New Roman"/>
        </w:rPr>
      </w:pPr>
      <w:r w:rsidRPr="008543EF">
        <w:rPr>
          <w:rFonts w:ascii="Times New Roman" w:hAnsi="Times New Roman" w:cs="Times New Roman"/>
        </w:rPr>
        <w:t xml:space="preserve">Conforme o previsto no </w:t>
      </w:r>
      <w:r w:rsidRPr="008543EF">
        <w:rPr>
          <w:rFonts w:ascii="Times New Roman" w:hAnsi="Times New Roman" w:cs="Times New Roman"/>
          <w:i/>
          <w:iCs/>
        </w:rPr>
        <w:t xml:space="preserve">caput </w:t>
      </w:r>
      <w:r w:rsidRPr="008543EF">
        <w:rPr>
          <w:rFonts w:ascii="Times New Roman" w:hAnsi="Times New Roman" w:cs="Times New Roman"/>
        </w:rPr>
        <w:t>do art. 30-A da IN SLTI/MPOG nº 02/2008, a contratada não tem direito subjetivo à prorrogação contratual, que objetiva a obtenção de preços e condições mais vantajosas para a Administração, conforme estabelece o art. 57, inciso II da Lei nº 8.666, de 1993.</w:t>
      </w:r>
    </w:p>
    <w:p w:rsidR="008543EF" w:rsidRDefault="00E06155" w:rsidP="009A6FE1">
      <w:pPr>
        <w:pStyle w:val="PargrafodaLista"/>
        <w:numPr>
          <w:ilvl w:val="2"/>
          <w:numId w:val="1"/>
        </w:numPr>
        <w:autoSpaceDE w:val="0"/>
        <w:autoSpaceDN w:val="0"/>
        <w:adjustRightInd w:val="0"/>
        <w:ind w:left="567" w:firstLine="0"/>
        <w:jc w:val="both"/>
        <w:rPr>
          <w:rFonts w:ascii="Times New Roman" w:hAnsi="Times New Roman" w:cs="Times New Roman"/>
        </w:rPr>
      </w:pPr>
      <w:r w:rsidRPr="008543EF">
        <w:rPr>
          <w:rFonts w:ascii="Times New Roman" w:hAnsi="Times New Roman" w:cs="Times New Roman"/>
        </w:rPr>
        <w:t>Quando da prorrogação contratual, o órgão ou entidade contratante deverá:</w:t>
      </w:r>
    </w:p>
    <w:p w:rsidR="008543EF" w:rsidRDefault="008543EF" w:rsidP="009A6FE1">
      <w:pPr>
        <w:pStyle w:val="PargrafodaLista"/>
        <w:numPr>
          <w:ilvl w:val="0"/>
          <w:numId w:val="36"/>
        </w:numPr>
        <w:autoSpaceDE w:val="0"/>
        <w:autoSpaceDN w:val="0"/>
        <w:adjustRightInd w:val="0"/>
        <w:ind w:left="567" w:firstLine="0"/>
        <w:jc w:val="both"/>
        <w:rPr>
          <w:rFonts w:ascii="Times New Roman" w:hAnsi="Times New Roman" w:cs="Times New Roman"/>
        </w:rPr>
      </w:pPr>
      <w:r>
        <w:rPr>
          <w:rFonts w:ascii="Times New Roman" w:hAnsi="Times New Roman" w:cs="Times New Roman"/>
        </w:rPr>
        <w:t>- A</w:t>
      </w:r>
      <w:r w:rsidR="00E06155" w:rsidRPr="008543EF">
        <w:rPr>
          <w:rFonts w:ascii="Times New Roman" w:hAnsi="Times New Roman" w:cs="Times New Roman"/>
        </w:rPr>
        <w:t>ssegurar-se de que os preços contratados continuam compatíveis com aqueles praticados no mercado, de forma a garantir a continuidade da contratação mais vantajosa, em relação à rea</w:t>
      </w:r>
      <w:r>
        <w:rPr>
          <w:rFonts w:ascii="Times New Roman" w:hAnsi="Times New Roman" w:cs="Times New Roman"/>
        </w:rPr>
        <w:t>lização de uma nova licitação;</w:t>
      </w:r>
    </w:p>
    <w:p w:rsidR="008543EF" w:rsidRDefault="008543EF" w:rsidP="009A6FE1">
      <w:pPr>
        <w:pStyle w:val="PargrafodaLista"/>
        <w:numPr>
          <w:ilvl w:val="0"/>
          <w:numId w:val="36"/>
        </w:numPr>
        <w:autoSpaceDE w:val="0"/>
        <w:autoSpaceDN w:val="0"/>
        <w:adjustRightInd w:val="0"/>
        <w:ind w:left="567" w:firstLine="0"/>
        <w:jc w:val="both"/>
        <w:rPr>
          <w:rFonts w:ascii="Times New Roman" w:hAnsi="Times New Roman" w:cs="Times New Roman"/>
        </w:rPr>
      </w:pPr>
      <w:r>
        <w:rPr>
          <w:rFonts w:ascii="Times New Roman" w:hAnsi="Times New Roman" w:cs="Times New Roman"/>
        </w:rPr>
        <w:t>- R</w:t>
      </w:r>
      <w:r w:rsidR="00E06155" w:rsidRPr="008543EF">
        <w:rPr>
          <w:rFonts w:ascii="Times New Roman" w:hAnsi="Times New Roman" w:cs="Times New Roman"/>
        </w:rPr>
        <w:t>ealizar a negociação contratual para a redução/eliminação dos custos fixos ou variáveis não renováveis que já tenham sido amortizados ou pagos na primeira</w:t>
      </w:r>
      <w:r>
        <w:rPr>
          <w:rFonts w:ascii="Times New Roman" w:hAnsi="Times New Roman" w:cs="Times New Roman"/>
        </w:rPr>
        <w:t xml:space="preserve"> </w:t>
      </w:r>
      <w:r w:rsidR="00E06155" w:rsidRPr="008543EF">
        <w:rPr>
          <w:rFonts w:ascii="Times New Roman" w:hAnsi="Times New Roman" w:cs="Times New Roman"/>
        </w:rPr>
        <w:t>vigência da contratação, sob pena de não renovação do contrato, conforme o disposto no inciso XVII do art. 19 e inciso II do § 1º do art. 30-A da IN SLTI/MPOG nº 02/2008, tais como:</w:t>
      </w:r>
    </w:p>
    <w:p w:rsidR="00E06155" w:rsidRPr="008543EF" w:rsidRDefault="008543EF" w:rsidP="008543EF">
      <w:pPr>
        <w:autoSpaceDE w:val="0"/>
        <w:autoSpaceDN w:val="0"/>
        <w:adjustRightInd w:val="0"/>
        <w:jc w:val="both"/>
        <w:rPr>
          <w:rFonts w:ascii="Times New Roman" w:hAnsi="Times New Roman" w:cs="Times New Roman"/>
        </w:rPr>
      </w:pPr>
      <w:r>
        <w:rPr>
          <w:rFonts w:ascii="Times New Roman" w:hAnsi="Times New Roman" w:cs="Times New Roman"/>
        </w:rPr>
        <w:t>- A</w:t>
      </w:r>
      <w:r w:rsidR="00E06155" w:rsidRPr="008543EF">
        <w:rPr>
          <w:rFonts w:ascii="Times New Roman" w:hAnsi="Times New Roman" w:cs="Times New Roman"/>
        </w:rPr>
        <w:t>viso-prévio trabalhado que deverá ser excluído da planilha, salvo justificativas documentadas e comprovadas da contratada, quando então poderá ser reduzido;</w:t>
      </w:r>
    </w:p>
    <w:p w:rsidR="00E06155" w:rsidRPr="008543EF" w:rsidRDefault="008543EF" w:rsidP="008543EF">
      <w:pPr>
        <w:autoSpaceDE w:val="0"/>
        <w:autoSpaceDN w:val="0"/>
        <w:adjustRightInd w:val="0"/>
        <w:jc w:val="both"/>
        <w:rPr>
          <w:rFonts w:ascii="Times New Roman" w:hAnsi="Times New Roman" w:cs="Times New Roman"/>
        </w:rPr>
      </w:pPr>
      <w:r>
        <w:rPr>
          <w:rFonts w:ascii="Times New Roman" w:hAnsi="Times New Roman" w:cs="Times New Roman"/>
        </w:rPr>
        <w:t xml:space="preserve">- </w:t>
      </w:r>
      <w:r w:rsidRPr="008543EF">
        <w:rPr>
          <w:rFonts w:ascii="Times New Roman" w:hAnsi="Times New Roman" w:cs="Times New Roman"/>
        </w:rPr>
        <w:t>E</w:t>
      </w:r>
      <w:r w:rsidR="00E06155" w:rsidRPr="008543EF">
        <w:rPr>
          <w:rFonts w:ascii="Times New Roman" w:hAnsi="Times New Roman" w:cs="Times New Roman"/>
        </w:rPr>
        <w:t>quipamentos amortizados, etc.</w:t>
      </w:r>
    </w:p>
    <w:p w:rsidR="00E06155" w:rsidRPr="008543EF" w:rsidRDefault="00E06155" w:rsidP="008543EF">
      <w:pPr>
        <w:pStyle w:val="PargrafodaLista"/>
        <w:numPr>
          <w:ilvl w:val="2"/>
          <w:numId w:val="1"/>
        </w:numPr>
        <w:autoSpaceDE w:val="0"/>
        <w:autoSpaceDN w:val="0"/>
        <w:adjustRightInd w:val="0"/>
        <w:jc w:val="both"/>
        <w:rPr>
          <w:rFonts w:ascii="Times New Roman" w:hAnsi="Times New Roman" w:cs="Times New Roman"/>
        </w:rPr>
      </w:pPr>
      <w:r w:rsidRPr="008543EF">
        <w:rPr>
          <w:rFonts w:ascii="Times New Roman" w:hAnsi="Times New Roman" w:cs="Times New Roman"/>
        </w:rPr>
        <w:t>O contrato não será prorrogado quando:</w:t>
      </w:r>
    </w:p>
    <w:p w:rsidR="008543EF" w:rsidRDefault="008543EF" w:rsidP="008543EF">
      <w:pPr>
        <w:autoSpaceDE w:val="0"/>
        <w:autoSpaceDN w:val="0"/>
        <w:adjustRightInd w:val="0"/>
        <w:jc w:val="both"/>
        <w:rPr>
          <w:rFonts w:ascii="Times New Roman" w:hAnsi="Times New Roman" w:cs="Times New Roman"/>
        </w:rPr>
      </w:pPr>
    </w:p>
    <w:p w:rsidR="008543EF" w:rsidRPr="008543EF" w:rsidRDefault="008543EF" w:rsidP="008543EF">
      <w:pPr>
        <w:pStyle w:val="PargrafodaLista"/>
        <w:numPr>
          <w:ilvl w:val="3"/>
          <w:numId w:val="1"/>
        </w:numPr>
        <w:autoSpaceDE w:val="0"/>
        <w:autoSpaceDN w:val="0"/>
        <w:adjustRightInd w:val="0"/>
        <w:ind w:left="0" w:firstLine="1080"/>
        <w:jc w:val="both"/>
        <w:rPr>
          <w:rFonts w:ascii="Times New Roman" w:hAnsi="Times New Roman" w:cs="Times New Roman"/>
          <w:b/>
          <w:bCs/>
        </w:rPr>
      </w:pPr>
      <w:r w:rsidRPr="008543EF">
        <w:rPr>
          <w:rFonts w:ascii="Times New Roman" w:hAnsi="Times New Roman" w:cs="Times New Roman"/>
        </w:rPr>
        <w:t>O</w:t>
      </w:r>
      <w:r w:rsidR="00E06155" w:rsidRPr="008543EF">
        <w:rPr>
          <w:rFonts w:ascii="Times New Roman" w:hAnsi="Times New Roman" w:cs="Times New Roman"/>
        </w:rPr>
        <w:t xml:space="preserve">s preços estiverem superiores aos praticados no mercado, admitindo-se a negociação para redução de preços, a contratada estiver cumprindo suspensão temporária de participação em licitação ou impedida de contratar com a União; </w:t>
      </w:r>
    </w:p>
    <w:p w:rsidR="008543EF" w:rsidRPr="008543EF" w:rsidRDefault="008543EF" w:rsidP="008543EF">
      <w:pPr>
        <w:pStyle w:val="PargrafodaLista"/>
        <w:numPr>
          <w:ilvl w:val="3"/>
          <w:numId w:val="1"/>
        </w:numPr>
        <w:autoSpaceDE w:val="0"/>
        <w:autoSpaceDN w:val="0"/>
        <w:adjustRightInd w:val="0"/>
        <w:ind w:left="0" w:firstLine="1080"/>
        <w:jc w:val="both"/>
        <w:rPr>
          <w:rFonts w:ascii="Times New Roman" w:hAnsi="Times New Roman" w:cs="Times New Roman"/>
          <w:b/>
          <w:bCs/>
        </w:rPr>
      </w:pPr>
      <w:r>
        <w:rPr>
          <w:rFonts w:ascii="Times New Roman" w:hAnsi="Times New Roman" w:cs="Times New Roman"/>
        </w:rPr>
        <w:t>O</w:t>
      </w:r>
      <w:r w:rsidR="00E06155" w:rsidRPr="008543EF">
        <w:rPr>
          <w:rFonts w:ascii="Times New Roman" w:hAnsi="Times New Roman" w:cs="Times New Roman"/>
        </w:rPr>
        <w:t>u tiver sido declarada inidônea para licitar ou contratar com a Administração Pública, nos termos dos incisos III e IV do art.</w:t>
      </w:r>
      <w:r w:rsidRPr="008543EF">
        <w:rPr>
          <w:rFonts w:ascii="Times New Roman" w:hAnsi="Times New Roman" w:cs="Times New Roman"/>
        </w:rPr>
        <w:t xml:space="preserve"> </w:t>
      </w:r>
      <w:r w:rsidR="00E06155" w:rsidRPr="008543EF">
        <w:rPr>
          <w:rFonts w:ascii="Times New Roman" w:hAnsi="Times New Roman" w:cs="Times New Roman"/>
        </w:rPr>
        <w:t xml:space="preserve">87 da Lei nº 8.666/93; </w:t>
      </w:r>
    </w:p>
    <w:p w:rsidR="008543EF" w:rsidRPr="008543EF" w:rsidRDefault="008543EF" w:rsidP="008543EF">
      <w:pPr>
        <w:pStyle w:val="PargrafodaLista"/>
        <w:numPr>
          <w:ilvl w:val="3"/>
          <w:numId w:val="1"/>
        </w:numPr>
        <w:autoSpaceDE w:val="0"/>
        <w:autoSpaceDN w:val="0"/>
        <w:adjustRightInd w:val="0"/>
        <w:ind w:left="0" w:firstLine="1080"/>
        <w:jc w:val="both"/>
        <w:rPr>
          <w:rFonts w:ascii="Times New Roman" w:hAnsi="Times New Roman" w:cs="Times New Roman"/>
          <w:b/>
          <w:bCs/>
        </w:rPr>
      </w:pPr>
      <w:r>
        <w:rPr>
          <w:rFonts w:ascii="Times New Roman" w:hAnsi="Times New Roman" w:cs="Times New Roman"/>
        </w:rPr>
        <w:t>O</w:t>
      </w:r>
      <w:r w:rsidR="00E06155" w:rsidRPr="008543EF">
        <w:rPr>
          <w:rFonts w:ascii="Times New Roman" w:hAnsi="Times New Roman" w:cs="Times New Roman"/>
        </w:rPr>
        <w:t>u, também, estiver impedida de licitar e contratar com a União,</w:t>
      </w:r>
      <w:r w:rsidRPr="008543EF">
        <w:rPr>
          <w:rFonts w:ascii="Times New Roman" w:hAnsi="Times New Roman" w:cs="Times New Roman"/>
        </w:rPr>
        <w:t xml:space="preserve"> </w:t>
      </w:r>
      <w:r w:rsidR="00E06155" w:rsidRPr="008543EF">
        <w:rPr>
          <w:rFonts w:ascii="Times New Roman" w:hAnsi="Times New Roman" w:cs="Times New Roman"/>
        </w:rPr>
        <w:t>nos termos d</w:t>
      </w:r>
      <w:r>
        <w:rPr>
          <w:rFonts w:ascii="Times New Roman" w:hAnsi="Times New Roman" w:cs="Times New Roman"/>
        </w:rPr>
        <w:t>o art. 7° da Lei nº 10.520/2002</w:t>
      </w:r>
      <w:r w:rsidR="00E06155" w:rsidRPr="008543EF">
        <w:rPr>
          <w:rFonts w:ascii="Times New Roman" w:hAnsi="Times New Roman" w:cs="Times New Roman"/>
        </w:rPr>
        <w:t>, enquanto perdurarem os efeitos, e</w:t>
      </w:r>
    </w:p>
    <w:p w:rsidR="00E06155" w:rsidRPr="008543EF" w:rsidRDefault="008543EF" w:rsidP="008543EF">
      <w:pPr>
        <w:pStyle w:val="PargrafodaLista"/>
        <w:numPr>
          <w:ilvl w:val="3"/>
          <w:numId w:val="1"/>
        </w:numPr>
        <w:autoSpaceDE w:val="0"/>
        <w:autoSpaceDN w:val="0"/>
        <w:adjustRightInd w:val="0"/>
        <w:ind w:left="0" w:firstLine="1080"/>
        <w:jc w:val="both"/>
        <w:rPr>
          <w:rFonts w:ascii="Times New Roman" w:hAnsi="Times New Roman" w:cs="Times New Roman"/>
          <w:b/>
          <w:bCs/>
        </w:rPr>
      </w:pPr>
      <w:r w:rsidRPr="008543EF">
        <w:rPr>
          <w:rFonts w:ascii="Times New Roman" w:hAnsi="Times New Roman" w:cs="Times New Roman"/>
          <w:bCs/>
        </w:rPr>
        <w:t>O</w:t>
      </w:r>
      <w:r w:rsidR="00E06155" w:rsidRPr="008543EF">
        <w:rPr>
          <w:rFonts w:ascii="Times New Roman" w:hAnsi="Times New Roman" w:cs="Times New Roman"/>
          <w:bCs/>
        </w:rPr>
        <w:t>s diretores, sócios e dirigentes da pessoa jurídica fizerem parte do ato</w:t>
      </w:r>
      <w:r w:rsidRPr="008543EF">
        <w:rPr>
          <w:rFonts w:ascii="Times New Roman" w:hAnsi="Times New Roman" w:cs="Times New Roman"/>
          <w:bCs/>
        </w:rPr>
        <w:t xml:space="preserve"> </w:t>
      </w:r>
      <w:r w:rsidR="00E06155" w:rsidRPr="008543EF">
        <w:rPr>
          <w:rFonts w:ascii="Times New Roman" w:hAnsi="Times New Roman" w:cs="Times New Roman"/>
          <w:bCs/>
        </w:rPr>
        <w:t>constitutivo de empresas que estejam cumprindo as penalidades previstas no</w:t>
      </w:r>
      <w:r w:rsidRPr="008543EF">
        <w:rPr>
          <w:rFonts w:ascii="Times New Roman" w:hAnsi="Times New Roman" w:cs="Times New Roman"/>
          <w:bCs/>
        </w:rPr>
        <w:t xml:space="preserve"> </w:t>
      </w:r>
      <w:r w:rsidR="00E06155" w:rsidRPr="008543EF">
        <w:rPr>
          <w:rFonts w:ascii="Times New Roman" w:hAnsi="Times New Roman" w:cs="Times New Roman"/>
          <w:bCs/>
        </w:rPr>
        <w:t>item 21.3.5.2 acima, com base na Teoria da Desconsideração da Personalidade</w:t>
      </w:r>
      <w:r w:rsidRPr="008543EF">
        <w:rPr>
          <w:rFonts w:ascii="Times New Roman" w:hAnsi="Times New Roman" w:cs="Times New Roman"/>
          <w:bCs/>
        </w:rPr>
        <w:t xml:space="preserve"> </w:t>
      </w:r>
      <w:r w:rsidR="00E06155" w:rsidRPr="00271925">
        <w:rPr>
          <w:rFonts w:ascii="Times New Roman" w:hAnsi="Times New Roman" w:cs="Times New Roman"/>
          <w:bCs/>
        </w:rPr>
        <w:t>Jurídica</w:t>
      </w:r>
      <w:r w:rsidR="00E06155" w:rsidRPr="008543EF">
        <w:rPr>
          <w:rFonts w:ascii="Times New Roman" w:hAnsi="Times New Roman" w:cs="Times New Roman"/>
          <w:b/>
          <w:bCs/>
        </w:rPr>
        <w:t xml:space="preserve"> (Acórdão TCU</w:t>
      </w:r>
      <w:r>
        <w:rPr>
          <w:rFonts w:ascii="Times New Roman" w:hAnsi="Times New Roman" w:cs="Times New Roman"/>
          <w:b/>
          <w:bCs/>
        </w:rPr>
        <w:t xml:space="preserve"> Primeira Câmara n° 2218/2011).</w:t>
      </w:r>
    </w:p>
    <w:p w:rsidR="008543EF" w:rsidRDefault="008543EF" w:rsidP="008543EF">
      <w:pPr>
        <w:autoSpaceDE w:val="0"/>
        <w:autoSpaceDN w:val="0"/>
        <w:adjustRightInd w:val="0"/>
        <w:jc w:val="both"/>
        <w:rPr>
          <w:rFonts w:ascii="Times New Roman" w:hAnsi="Times New Roman" w:cs="Times New Roman"/>
          <w:b/>
          <w:bCs/>
        </w:rPr>
      </w:pPr>
    </w:p>
    <w:p w:rsidR="00E06155" w:rsidRPr="008543EF" w:rsidRDefault="00E06155" w:rsidP="009A6FE1">
      <w:pPr>
        <w:pStyle w:val="PargrafodaLista"/>
        <w:numPr>
          <w:ilvl w:val="1"/>
          <w:numId w:val="1"/>
        </w:numPr>
        <w:autoSpaceDE w:val="0"/>
        <w:autoSpaceDN w:val="0"/>
        <w:adjustRightInd w:val="0"/>
        <w:ind w:left="0" w:firstLine="0"/>
        <w:jc w:val="both"/>
        <w:rPr>
          <w:rFonts w:ascii="Times New Roman" w:hAnsi="Times New Roman" w:cs="Times New Roman"/>
          <w:b/>
          <w:bCs/>
        </w:rPr>
      </w:pPr>
      <w:r w:rsidRPr="008543EF">
        <w:rPr>
          <w:rFonts w:ascii="Times New Roman" w:hAnsi="Times New Roman" w:cs="Times New Roman"/>
          <w:b/>
          <w:bCs/>
        </w:rPr>
        <w:t>Do preço e da repactuação</w:t>
      </w:r>
    </w:p>
    <w:p w:rsidR="008543EF" w:rsidRDefault="008543EF" w:rsidP="008543EF">
      <w:pPr>
        <w:autoSpaceDE w:val="0"/>
        <w:autoSpaceDN w:val="0"/>
        <w:adjustRightInd w:val="0"/>
        <w:jc w:val="both"/>
        <w:rPr>
          <w:rFonts w:ascii="Times New Roman" w:hAnsi="Times New Roman" w:cs="Times New Roman"/>
        </w:rPr>
      </w:pPr>
    </w:p>
    <w:p w:rsidR="009A6FE1" w:rsidRDefault="00E06155" w:rsidP="009A6FE1">
      <w:pPr>
        <w:pStyle w:val="PargrafodaLista"/>
        <w:numPr>
          <w:ilvl w:val="2"/>
          <w:numId w:val="1"/>
        </w:numPr>
        <w:autoSpaceDE w:val="0"/>
        <w:autoSpaceDN w:val="0"/>
        <w:adjustRightInd w:val="0"/>
        <w:ind w:left="0" w:firstLine="0"/>
        <w:jc w:val="both"/>
        <w:rPr>
          <w:rFonts w:ascii="Times New Roman" w:hAnsi="Times New Roman" w:cs="Times New Roman"/>
        </w:rPr>
      </w:pPr>
      <w:r w:rsidRPr="008543EF">
        <w:rPr>
          <w:rFonts w:ascii="Times New Roman" w:hAnsi="Times New Roman" w:cs="Times New Roman"/>
        </w:rPr>
        <w:lastRenderedPageBreak/>
        <w:t>O preço será o ofertado pela licitante declarada vencedora do certame.</w:t>
      </w:r>
    </w:p>
    <w:p w:rsidR="00E06155" w:rsidRPr="00C3784A" w:rsidRDefault="00E06155" w:rsidP="009A6FE1">
      <w:pPr>
        <w:pStyle w:val="PargrafodaLista"/>
        <w:numPr>
          <w:ilvl w:val="2"/>
          <w:numId w:val="1"/>
        </w:numPr>
        <w:autoSpaceDE w:val="0"/>
        <w:autoSpaceDN w:val="0"/>
        <w:adjustRightInd w:val="0"/>
        <w:ind w:left="0" w:firstLine="0"/>
        <w:jc w:val="both"/>
        <w:rPr>
          <w:rFonts w:ascii="Times New Roman" w:hAnsi="Times New Roman" w:cs="Times New Roman"/>
        </w:rPr>
      </w:pPr>
      <w:r w:rsidRPr="00C3784A">
        <w:rPr>
          <w:rFonts w:ascii="Times New Roman" w:hAnsi="Times New Roman" w:cs="Times New Roman"/>
        </w:rPr>
        <w:t xml:space="preserve">A repactuação de preços, como espécie de reajuste contratual, será utilizada na presente contratação de serviços continuados, conforme </w:t>
      </w:r>
      <w:proofErr w:type="spellStart"/>
      <w:r w:rsidRPr="00C3784A">
        <w:rPr>
          <w:rFonts w:ascii="Times New Roman" w:hAnsi="Times New Roman" w:cs="Times New Roman"/>
        </w:rPr>
        <w:t>arts</w:t>
      </w:r>
      <w:proofErr w:type="spellEnd"/>
      <w:r w:rsidRPr="00C3784A">
        <w:rPr>
          <w:rFonts w:ascii="Times New Roman" w:hAnsi="Times New Roman" w:cs="Times New Roman"/>
        </w:rPr>
        <w:t>. 37 a 41-B, da Instrução Normativa MPOG/SLTI nº 02/2008 e suas alterações, e será tratada no Termo de Contrato, observando-se, ainda, o disposto no Acórdão nº 1827/2008 – Plenário do Tribunal de Contas da União.</w:t>
      </w:r>
    </w:p>
    <w:p w:rsidR="00E06155" w:rsidRPr="00C3784A" w:rsidRDefault="00E06155" w:rsidP="009A6FE1">
      <w:pPr>
        <w:pStyle w:val="PargrafodaLista"/>
        <w:numPr>
          <w:ilvl w:val="2"/>
          <w:numId w:val="1"/>
        </w:numPr>
        <w:autoSpaceDE w:val="0"/>
        <w:autoSpaceDN w:val="0"/>
        <w:adjustRightInd w:val="0"/>
        <w:ind w:left="0" w:firstLine="11"/>
        <w:jc w:val="both"/>
        <w:rPr>
          <w:rFonts w:ascii="Times New Roman" w:hAnsi="Times New Roman" w:cs="Times New Roman"/>
        </w:rPr>
      </w:pPr>
      <w:r w:rsidRPr="00C3784A">
        <w:rPr>
          <w:rFonts w:ascii="Times New Roman" w:hAnsi="Times New Roman" w:cs="Times New Roman"/>
        </w:rPr>
        <w:t>As repactuações a que a contratada fizer jus e não forem solicitadas durante a vigência do contrato, serão objeto de preclusão com a assinatura da prorrogação contratual ou com o encerramento do contrato.</w:t>
      </w:r>
    </w:p>
    <w:p w:rsidR="00E06155" w:rsidRPr="00C3784A" w:rsidRDefault="00E06155" w:rsidP="009A6FE1">
      <w:pPr>
        <w:pStyle w:val="PargrafodaLista"/>
        <w:numPr>
          <w:ilvl w:val="1"/>
          <w:numId w:val="1"/>
        </w:numPr>
        <w:autoSpaceDE w:val="0"/>
        <w:autoSpaceDN w:val="0"/>
        <w:adjustRightInd w:val="0"/>
        <w:ind w:left="0" w:firstLine="0"/>
        <w:jc w:val="both"/>
        <w:rPr>
          <w:rFonts w:ascii="Times New Roman" w:hAnsi="Times New Roman" w:cs="Times New Roman"/>
          <w:b/>
          <w:bCs/>
        </w:rPr>
      </w:pPr>
      <w:r w:rsidRPr="00C3784A">
        <w:rPr>
          <w:rFonts w:ascii="Times New Roman" w:hAnsi="Times New Roman" w:cs="Times New Roman"/>
          <w:b/>
          <w:bCs/>
        </w:rPr>
        <w:t>Da execução e da fiscalização</w:t>
      </w:r>
    </w:p>
    <w:p w:rsidR="00C3784A" w:rsidRDefault="00E06155" w:rsidP="00C3784A">
      <w:pPr>
        <w:pStyle w:val="PargrafodaLista"/>
        <w:numPr>
          <w:ilvl w:val="2"/>
          <w:numId w:val="1"/>
        </w:numPr>
        <w:autoSpaceDE w:val="0"/>
        <w:autoSpaceDN w:val="0"/>
        <w:adjustRightInd w:val="0"/>
        <w:ind w:left="0" w:firstLine="720"/>
        <w:jc w:val="both"/>
        <w:rPr>
          <w:rFonts w:ascii="Times New Roman" w:hAnsi="Times New Roman" w:cs="Times New Roman"/>
        </w:rPr>
      </w:pPr>
      <w:r w:rsidRPr="00C3784A">
        <w:rPr>
          <w:rFonts w:ascii="Times New Roman" w:hAnsi="Times New Roman" w:cs="Times New Roman"/>
        </w:rPr>
        <w:t>A execução e a fiscalização do contrato deverão atender fielmente ao disposto no</w:t>
      </w:r>
      <w:r w:rsidR="00C3784A" w:rsidRPr="00C3784A">
        <w:rPr>
          <w:rFonts w:ascii="Times New Roman" w:hAnsi="Times New Roman" w:cs="Times New Roman"/>
        </w:rPr>
        <w:t xml:space="preserve"> </w:t>
      </w:r>
      <w:r w:rsidRPr="00C3784A">
        <w:rPr>
          <w:rFonts w:ascii="Times New Roman" w:hAnsi="Times New Roman" w:cs="Times New Roman"/>
        </w:rPr>
        <w:t>instrumento convocatório, neste Termo de Referência, no Termo de Contrato (Anexo II) e na legislação pertinente, em especial a Seção IV, do Capítulo III (Dos Contratos), da Lei nº 8.666/93 e Anexo IV (Guia de Fiscalização dos Contratos de Prestação de Serviços com Dedicação Exclusiva de Mão de obra), da IN MPOG nº 02/2008 e alterações posteriores.</w:t>
      </w:r>
    </w:p>
    <w:p w:rsidR="00C3784A" w:rsidRDefault="00E06155" w:rsidP="00C3784A">
      <w:pPr>
        <w:pStyle w:val="PargrafodaLista"/>
        <w:numPr>
          <w:ilvl w:val="2"/>
          <w:numId w:val="1"/>
        </w:numPr>
        <w:autoSpaceDE w:val="0"/>
        <w:autoSpaceDN w:val="0"/>
        <w:adjustRightInd w:val="0"/>
        <w:ind w:left="0" w:firstLine="720"/>
        <w:jc w:val="both"/>
        <w:rPr>
          <w:rFonts w:ascii="Times New Roman" w:hAnsi="Times New Roman" w:cs="Times New Roman"/>
        </w:rPr>
      </w:pPr>
      <w:r w:rsidRPr="00C3784A">
        <w:rPr>
          <w:rFonts w:ascii="Times New Roman" w:hAnsi="Times New Roman" w:cs="Times New Roman"/>
        </w:rPr>
        <w:t>O acompanhamento e a fiscalização da execução do contrato consistirão na verificação da conformidade da prestação dos serviços e da alocação dos recursos necessários, de forma a assegurar o perfeito cumprimento do contrato, sendo exercidos por um representante da Administração, especialmente designado na forma do art. 67 da Lei nº 8.666/93 e do art. 6º do Decreto nº 2.271/1997.</w:t>
      </w:r>
    </w:p>
    <w:p w:rsidR="00C3784A" w:rsidRDefault="00E06155" w:rsidP="008543EF">
      <w:pPr>
        <w:pStyle w:val="PargrafodaLista"/>
        <w:numPr>
          <w:ilvl w:val="2"/>
          <w:numId w:val="1"/>
        </w:numPr>
        <w:autoSpaceDE w:val="0"/>
        <w:autoSpaceDN w:val="0"/>
        <w:adjustRightInd w:val="0"/>
        <w:ind w:left="0" w:firstLine="720"/>
        <w:jc w:val="both"/>
        <w:rPr>
          <w:rFonts w:ascii="Times New Roman" w:hAnsi="Times New Roman" w:cs="Times New Roman"/>
        </w:rPr>
      </w:pPr>
      <w:r w:rsidRPr="00C3784A">
        <w:rPr>
          <w:rFonts w:ascii="Times New Roman" w:hAnsi="Times New Roman" w:cs="Times New Roman"/>
        </w:rPr>
        <w:t>A fiscalização será exercida no interesse da contratante e não exclui nem reduz a</w:t>
      </w:r>
      <w:r w:rsidR="008543EF" w:rsidRPr="00C3784A">
        <w:rPr>
          <w:rFonts w:ascii="Times New Roman" w:hAnsi="Times New Roman" w:cs="Times New Roman"/>
        </w:rPr>
        <w:t xml:space="preserve"> </w:t>
      </w:r>
      <w:r w:rsidRPr="00C3784A">
        <w:rPr>
          <w:rFonts w:ascii="Times New Roman" w:hAnsi="Times New Roman" w:cs="Times New Roman"/>
        </w:rPr>
        <w:t>responsabilidade da contratada, inclusive perante terceiros, por quaisquer irregularidades, e, na sua ocorrência, não implica corresponsabilidade do Poder Público ou de seus agentes e prepostos.</w:t>
      </w:r>
    </w:p>
    <w:p w:rsidR="00E06155" w:rsidRPr="00C3784A" w:rsidRDefault="00E06155" w:rsidP="008543EF">
      <w:pPr>
        <w:pStyle w:val="PargrafodaLista"/>
        <w:numPr>
          <w:ilvl w:val="2"/>
          <w:numId w:val="1"/>
        </w:numPr>
        <w:autoSpaceDE w:val="0"/>
        <w:autoSpaceDN w:val="0"/>
        <w:adjustRightInd w:val="0"/>
        <w:ind w:left="0" w:firstLine="720"/>
        <w:jc w:val="both"/>
        <w:rPr>
          <w:rFonts w:ascii="Times New Roman" w:hAnsi="Times New Roman" w:cs="Times New Roman"/>
        </w:rPr>
      </w:pPr>
      <w:r w:rsidRPr="00C3784A">
        <w:rPr>
          <w:rFonts w:ascii="Times New Roman" w:hAnsi="Times New Roman" w:cs="Times New Roman"/>
        </w:rPr>
        <w:t>Não obstante a contratada seja a única e exclusiva responsável pela execução de todos os serviços, a contratante reserva-se no direito de, sem que restrinja a plenitude dessa responsabilidade, exercer a mais ampla e completa fiscalização sobre os serviços, devendo:</w:t>
      </w:r>
    </w:p>
    <w:p w:rsidR="00E06155" w:rsidRPr="00E06155" w:rsidRDefault="00E06155" w:rsidP="00C3784A">
      <w:pPr>
        <w:pStyle w:val="PargrafodaLista"/>
        <w:autoSpaceDE w:val="0"/>
        <w:autoSpaceDN w:val="0"/>
        <w:adjustRightInd w:val="0"/>
        <w:ind w:left="928"/>
        <w:jc w:val="both"/>
        <w:rPr>
          <w:rFonts w:ascii="Times New Roman" w:hAnsi="Times New Roman" w:cs="Times New Roman"/>
        </w:rPr>
      </w:pPr>
      <w:r w:rsidRPr="00E06155">
        <w:rPr>
          <w:rFonts w:ascii="Times New Roman" w:hAnsi="Times New Roman" w:cs="Times New Roman"/>
        </w:rPr>
        <w:t>a) observar o fiel adimplemento das disposições contratuais;</w:t>
      </w:r>
    </w:p>
    <w:p w:rsidR="00C3784A" w:rsidRDefault="00E06155" w:rsidP="00C3784A">
      <w:pPr>
        <w:pStyle w:val="PargrafodaLista"/>
        <w:autoSpaceDE w:val="0"/>
        <w:autoSpaceDN w:val="0"/>
        <w:adjustRightInd w:val="0"/>
        <w:ind w:left="928"/>
        <w:jc w:val="both"/>
        <w:rPr>
          <w:rFonts w:ascii="Times New Roman" w:hAnsi="Times New Roman" w:cs="Times New Roman"/>
        </w:rPr>
      </w:pPr>
      <w:r w:rsidRPr="00E06155">
        <w:rPr>
          <w:rFonts w:ascii="Times New Roman" w:hAnsi="Times New Roman" w:cs="Times New Roman"/>
        </w:rPr>
        <w:t>b) ordenar a suspensão da execução dos serviços contratados se estiverem em desacordo com o pactuado, sem prejuízo das penalidades sujeitas à que está sujeita a contratada, garantido o contraditório e a ampla defesa.</w:t>
      </w:r>
    </w:p>
    <w:p w:rsidR="00C3784A" w:rsidRDefault="00C3784A" w:rsidP="00C3784A">
      <w:pPr>
        <w:autoSpaceDE w:val="0"/>
        <w:autoSpaceDN w:val="0"/>
        <w:adjustRightInd w:val="0"/>
        <w:ind w:firstLine="568"/>
        <w:jc w:val="both"/>
        <w:rPr>
          <w:rFonts w:ascii="Times New Roman" w:hAnsi="Times New Roman" w:cs="Times New Roman"/>
        </w:rPr>
      </w:pPr>
      <w:r>
        <w:rPr>
          <w:rFonts w:ascii="Times New Roman" w:hAnsi="Times New Roman" w:cs="Times New Roman"/>
        </w:rPr>
        <w:t>17.6.5.</w:t>
      </w:r>
      <w:r w:rsidR="00E06155" w:rsidRPr="00C3784A">
        <w:rPr>
          <w:rFonts w:ascii="Times New Roman" w:hAnsi="Times New Roman" w:cs="Times New Roman"/>
        </w:rPr>
        <w:t>Quaisquer exigências da fiscalização do contrato inerentes ao seu objeto deverão ser prontamente atendidas pela contratada.</w:t>
      </w:r>
    </w:p>
    <w:p w:rsidR="00C3784A" w:rsidRDefault="00C3784A" w:rsidP="00C3784A">
      <w:pPr>
        <w:autoSpaceDE w:val="0"/>
        <w:autoSpaceDN w:val="0"/>
        <w:adjustRightInd w:val="0"/>
        <w:ind w:firstLine="567"/>
        <w:jc w:val="both"/>
        <w:rPr>
          <w:rFonts w:ascii="Times New Roman" w:hAnsi="Times New Roman" w:cs="Times New Roman"/>
        </w:rPr>
      </w:pPr>
      <w:r>
        <w:rPr>
          <w:rFonts w:ascii="Times New Roman" w:hAnsi="Times New Roman" w:cs="Times New Roman"/>
        </w:rPr>
        <w:t>17.6.6.</w:t>
      </w:r>
      <w:r w:rsidR="00E06155" w:rsidRPr="00C3784A">
        <w:rPr>
          <w:rFonts w:ascii="Times New Roman" w:hAnsi="Times New Roman" w:cs="Times New Roman"/>
        </w:rPr>
        <w:t>A contratante se reserva o direito de rejeitar o serviço prestado, se em desacordo com os termos do instrumento convocatório, deste Termo de Referência, do contrato ou da legislação pertinente.</w:t>
      </w:r>
    </w:p>
    <w:p w:rsidR="00E06155" w:rsidRPr="00C3784A" w:rsidRDefault="00C3784A" w:rsidP="00C3784A">
      <w:pPr>
        <w:autoSpaceDE w:val="0"/>
        <w:autoSpaceDN w:val="0"/>
        <w:adjustRightInd w:val="0"/>
        <w:ind w:firstLine="567"/>
        <w:jc w:val="both"/>
        <w:rPr>
          <w:rFonts w:ascii="Times New Roman" w:hAnsi="Times New Roman" w:cs="Times New Roman"/>
        </w:rPr>
      </w:pPr>
      <w:r>
        <w:rPr>
          <w:rFonts w:ascii="Times New Roman" w:hAnsi="Times New Roman" w:cs="Times New Roman"/>
        </w:rPr>
        <w:t>17.6.7.</w:t>
      </w:r>
      <w:r w:rsidR="00E06155" w:rsidRPr="00C3784A">
        <w:rPr>
          <w:rFonts w:ascii="Times New Roman" w:hAnsi="Times New Roman" w:cs="Times New Roman"/>
        </w:rPr>
        <w:t>Em caso de não conformidade, a contratada será notificada, por escrito, sobre as</w:t>
      </w:r>
      <w:r>
        <w:rPr>
          <w:rFonts w:ascii="Times New Roman" w:hAnsi="Times New Roman" w:cs="Times New Roman"/>
        </w:rPr>
        <w:t xml:space="preserve"> </w:t>
      </w:r>
      <w:r w:rsidR="00E06155" w:rsidRPr="00C3784A">
        <w:rPr>
          <w:rFonts w:ascii="Times New Roman" w:hAnsi="Times New Roman" w:cs="Times New Roman"/>
        </w:rPr>
        <w:t xml:space="preserve">irregularidades apontadas, para as providências do art. 69 da Lei n° 8.666/93, no que couber 21.5.8 Nos casos em que se constatar inadimplemento do cumprimento das obrigações trabalhistas: 13º salário; Férias: Abono de Férias e Verbas Rescisórias (Inciso I, do art. 19-A da IN MPOG/SLTI 02/2008); FGTS (Inciso II, do art. 19-A da IN MPOG/SLTI 02/2008) e Salários (Inciso III, do art. 19-A da IN MPOG/SLTI 02/2008), a Administração aplicará o disposto no § 7º do art. 36, combinado com o Anexo VII da </w:t>
      </w:r>
      <w:r w:rsidR="00E06155" w:rsidRPr="00C3784A">
        <w:rPr>
          <w:rFonts w:ascii="Times New Roman" w:hAnsi="Times New Roman" w:cs="Times New Roman"/>
        </w:rPr>
        <w:lastRenderedPageBreak/>
        <w:t>Instrução Normativa MPOG/SLTI nº 02/2008, observado o art. 19-A do mesmo dispositivo.</w:t>
      </w:r>
    </w:p>
    <w:p w:rsidR="00E06155" w:rsidRPr="00E06155" w:rsidRDefault="00C3784A" w:rsidP="00C3784A">
      <w:pPr>
        <w:autoSpaceDE w:val="0"/>
        <w:autoSpaceDN w:val="0"/>
        <w:adjustRightInd w:val="0"/>
        <w:ind w:firstLine="709"/>
        <w:jc w:val="both"/>
        <w:rPr>
          <w:rFonts w:ascii="Times New Roman" w:hAnsi="Times New Roman" w:cs="Times New Roman"/>
        </w:rPr>
      </w:pPr>
      <w:r>
        <w:rPr>
          <w:rFonts w:ascii="Times New Roman" w:hAnsi="Times New Roman" w:cs="Times New Roman"/>
        </w:rPr>
        <w:t>17.6.8.</w:t>
      </w:r>
      <w:r>
        <w:rPr>
          <w:rFonts w:ascii="Times New Roman" w:hAnsi="Times New Roman" w:cs="Times New Roman"/>
        </w:rPr>
        <w:tab/>
      </w:r>
      <w:r w:rsidR="00E06155" w:rsidRPr="00C3784A">
        <w:rPr>
          <w:rFonts w:ascii="Times New Roman" w:hAnsi="Times New Roman" w:cs="Times New Roman"/>
        </w:rPr>
        <w:t>Constatada a inexecução a que se refere o item precedente a Administração poderá</w:t>
      </w:r>
      <w:r>
        <w:rPr>
          <w:rFonts w:ascii="Times New Roman" w:hAnsi="Times New Roman" w:cs="Times New Roman"/>
        </w:rPr>
        <w:t xml:space="preserve"> </w:t>
      </w:r>
      <w:r w:rsidR="00E06155" w:rsidRPr="00E06155">
        <w:rPr>
          <w:rFonts w:ascii="Times New Roman" w:hAnsi="Times New Roman" w:cs="Times New Roman"/>
        </w:rPr>
        <w:t>promover a rescisão contratual.</w:t>
      </w:r>
    </w:p>
    <w:p w:rsidR="00C3784A" w:rsidRDefault="00E06155" w:rsidP="00C3784A">
      <w:pPr>
        <w:pStyle w:val="PargrafodaLista"/>
        <w:numPr>
          <w:ilvl w:val="2"/>
          <w:numId w:val="38"/>
        </w:numPr>
        <w:autoSpaceDE w:val="0"/>
        <w:autoSpaceDN w:val="0"/>
        <w:adjustRightInd w:val="0"/>
        <w:ind w:left="0" w:firstLine="709"/>
        <w:jc w:val="both"/>
        <w:rPr>
          <w:rFonts w:ascii="Times New Roman" w:hAnsi="Times New Roman" w:cs="Times New Roman"/>
        </w:rPr>
      </w:pPr>
      <w:r w:rsidRPr="00C3784A">
        <w:rPr>
          <w:rFonts w:ascii="Times New Roman" w:hAnsi="Times New Roman" w:cs="Times New Roman"/>
        </w:rPr>
        <w:t>Estando os serviços em conformidade, os documentos de cobrança deverão ser</w:t>
      </w:r>
      <w:r w:rsidR="00C3784A">
        <w:rPr>
          <w:rFonts w:ascii="Times New Roman" w:hAnsi="Times New Roman" w:cs="Times New Roman"/>
        </w:rPr>
        <w:t xml:space="preserve"> </w:t>
      </w:r>
      <w:r w:rsidRPr="00C3784A">
        <w:rPr>
          <w:rFonts w:ascii="Times New Roman" w:hAnsi="Times New Roman" w:cs="Times New Roman"/>
        </w:rPr>
        <w:t>atestados pela fiscalização do contrato e enviados ao setor competente para o pagamento</w:t>
      </w:r>
      <w:r w:rsidR="00C3784A">
        <w:rPr>
          <w:rFonts w:ascii="Times New Roman" w:hAnsi="Times New Roman" w:cs="Times New Roman"/>
        </w:rPr>
        <w:t xml:space="preserve"> </w:t>
      </w:r>
      <w:r w:rsidRPr="00C3784A">
        <w:rPr>
          <w:rFonts w:ascii="Times New Roman" w:hAnsi="Times New Roman" w:cs="Times New Roman"/>
        </w:rPr>
        <w:t>devido.</w:t>
      </w:r>
    </w:p>
    <w:p w:rsidR="00C3784A" w:rsidRDefault="00E06155" w:rsidP="00C3784A">
      <w:pPr>
        <w:pStyle w:val="PargrafodaLista"/>
        <w:numPr>
          <w:ilvl w:val="2"/>
          <w:numId w:val="38"/>
        </w:numPr>
        <w:autoSpaceDE w:val="0"/>
        <w:autoSpaceDN w:val="0"/>
        <w:adjustRightInd w:val="0"/>
        <w:ind w:left="0" w:firstLine="709"/>
        <w:jc w:val="both"/>
        <w:rPr>
          <w:rFonts w:ascii="Times New Roman" w:hAnsi="Times New Roman" w:cs="Times New Roman"/>
        </w:rPr>
      </w:pPr>
      <w:r w:rsidRPr="00C3784A">
        <w:rPr>
          <w:rFonts w:ascii="Times New Roman" w:hAnsi="Times New Roman" w:cs="Times New Roman"/>
        </w:rPr>
        <w:t>A contratada se reserva o direito de verificar a autenticidade e a regularidade dos</w:t>
      </w:r>
      <w:r w:rsidR="00C3784A" w:rsidRPr="00C3784A">
        <w:rPr>
          <w:rFonts w:ascii="Times New Roman" w:hAnsi="Times New Roman" w:cs="Times New Roman"/>
        </w:rPr>
        <w:t xml:space="preserve"> </w:t>
      </w:r>
      <w:r w:rsidRPr="00C3784A">
        <w:rPr>
          <w:rFonts w:ascii="Times New Roman" w:hAnsi="Times New Roman" w:cs="Times New Roman"/>
        </w:rPr>
        <w:t>documentos de natureza tributária/previdenciária apresentados pelas contratada.</w:t>
      </w:r>
    </w:p>
    <w:p w:rsidR="00C3784A" w:rsidRDefault="00E06155" w:rsidP="00C3784A">
      <w:pPr>
        <w:pStyle w:val="PargrafodaLista"/>
        <w:numPr>
          <w:ilvl w:val="2"/>
          <w:numId w:val="38"/>
        </w:numPr>
        <w:autoSpaceDE w:val="0"/>
        <w:autoSpaceDN w:val="0"/>
        <w:adjustRightInd w:val="0"/>
        <w:ind w:left="0" w:firstLine="709"/>
        <w:jc w:val="both"/>
        <w:rPr>
          <w:rFonts w:ascii="Times New Roman" w:hAnsi="Times New Roman" w:cs="Times New Roman"/>
        </w:rPr>
      </w:pPr>
      <w:r w:rsidRPr="00C3784A">
        <w:rPr>
          <w:rFonts w:ascii="Times New Roman" w:hAnsi="Times New Roman" w:cs="Times New Roman"/>
        </w:rPr>
        <w:t>A contratada fica obrigada a aceitar, nas mesmas condições contratuais, os acréscimos ou supressões que se fizerem necessários, limitados a 25%(vinte e cinco por cento) do valor inicial atualizado do Contrato.</w:t>
      </w:r>
    </w:p>
    <w:p w:rsidR="00E06155" w:rsidRPr="00C3784A" w:rsidRDefault="00E06155" w:rsidP="00C3784A">
      <w:pPr>
        <w:pStyle w:val="PargrafodaLista"/>
        <w:numPr>
          <w:ilvl w:val="2"/>
          <w:numId w:val="38"/>
        </w:numPr>
        <w:autoSpaceDE w:val="0"/>
        <w:autoSpaceDN w:val="0"/>
        <w:adjustRightInd w:val="0"/>
        <w:ind w:left="0" w:firstLine="709"/>
        <w:jc w:val="both"/>
        <w:rPr>
          <w:rFonts w:ascii="Times New Roman" w:hAnsi="Times New Roman" w:cs="Times New Roman"/>
        </w:rPr>
      </w:pPr>
      <w:r w:rsidRPr="00C3784A">
        <w:rPr>
          <w:rFonts w:ascii="Times New Roman" w:hAnsi="Times New Roman" w:cs="Times New Roman"/>
        </w:rPr>
        <w:t>Mediante acordo das partes, poderá haver supressões de serviços ou de quantitativos de serviços em percentual superior a 25%(vinte e cinco por cento) do valor inicial atualizado do Contrato.</w:t>
      </w:r>
    </w:p>
    <w:p w:rsidR="00C3784A" w:rsidRDefault="00C3784A" w:rsidP="00C3784A">
      <w:pPr>
        <w:autoSpaceDE w:val="0"/>
        <w:autoSpaceDN w:val="0"/>
        <w:adjustRightInd w:val="0"/>
        <w:jc w:val="both"/>
        <w:rPr>
          <w:rFonts w:ascii="Times New Roman" w:hAnsi="Times New Roman" w:cs="Times New Roman"/>
          <w:b/>
          <w:bCs/>
        </w:rPr>
      </w:pPr>
    </w:p>
    <w:p w:rsidR="00E06155" w:rsidRPr="00C3784A" w:rsidRDefault="00E06155" w:rsidP="00C3784A">
      <w:pPr>
        <w:pStyle w:val="PargrafodaLista"/>
        <w:numPr>
          <w:ilvl w:val="1"/>
          <w:numId w:val="38"/>
        </w:numPr>
        <w:autoSpaceDE w:val="0"/>
        <w:autoSpaceDN w:val="0"/>
        <w:adjustRightInd w:val="0"/>
        <w:jc w:val="both"/>
        <w:rPr>
          <w:rFonts w:ascii="Times New Roman" w:hAnsi="Times New Roman" w:cs="Times New Roman"/>
          <w:b/>
          <w:bCs/>
        </w:rPr>
      </w:pPr>
      <w:r w:rsidRPr="00C3784A">
        <w:rPr>
          <w:rFonts w:ascii="Times New Roman" w:hAnsi="Times New Roman" w:cs="Times New Roman"/>
          <w:b/>
          <w:bCs/>
        </w:rPr>
        <w:t>Da inexecução e rescisão do contrato</w:t>
      </w:r>
    </w:p>
    <w:p w:rsidR="00E06155" w:rsidRPr="00B81547" w:rsidRDefault="00E06155" w:rsidP="00B81547">
      <w:pPr>
        <w:pStyle w:val="PargrafodaLista"/>
        <w:numPr>
          <w:ilvl w:val="2"/>
          <w:numId w:val="39"/>
        </w:numPr>
        <w:autoSpaceDE w:val="0"/>
        <w:autoSpaceDN w:val="0"/>
        <w:adjustRightInd w:val="0"/>
        <w:ind w:left="0" w:firstLine="709"/>
        <w:jc w:val="both"/>
        <w:rPr>
          <w:rFonts w:ascii="Times New Roman" w:hAnsi="Times New Roman" w:cs="Times New Roman"/>
        </w:rPr>
      </w:pPr>
      <w:r w:rsidRPr="00B81547">
        <w:rPr>
          <w:rFonts w:ascii="Times New Roman" w:hAnsi="Times New Roman" w:cs="Times New Roman"/>
        </w:rPr>
        <w:t>A inexecução e a rescisão do contrato será procedida de acordo com a Seção V, do</w:t>
      </w:r>
      <w:r w:rsidR="00C3784A" w:rsidRPr="00B81547">
        <w:rPr>
          <w:rFonts w:ascii="Times New Roman" w:hAnsi="Times New Roman" w:cs="Times New Roman"/>
        </w:rPr>
        <w:t xml:space="preserve"> </w:t>
      </w:r>
      <w:r w:rsidRPr="00B81547">
        <w:rPr>
          <w:rFonts w:ascii="Times New Roman" w:hAnsi="Times New Roman" w:cs="Times New Roman"/>
        </w:rPr>
        <w:t>Capítulo III (Dos Contratos), da Lei nº 8.666/93.</w:t>
      </w:r>
    </w:p>
    <w:p w:rsidR="00E06155" w:rsidRPr="00B81547" w:rsidRDefault="00E06155" w:rsidP="00B81547">
      <w:pPr>
        <w:pStyle w:val="PargrafodaLista"/>
        <w:numPr>
          <w:ilvl w:val="2"/>
          <w:numId w:val="39"/>
        </w:numPr>
        <w:autoSpaceDE w:val="0"/>
        <w:autoSpaceDN w:val="0"/>
        <w:adjustRightInd w:val="0"/>
        <w:ind w:left="0" w:firstLine="709"/>
        <w:jc w:val="both"/>
        <w:rPr>
          <w:rFonts w:ascii="Times New Roman" w:hAnsi="Times New Roman" w:cs="Times New Roman"/>
        </w:rPr>
      </w:pPr>
      <w:r w:rsidRPr="00B81547">
        <w:rPr>
          <w:rFonts w:ascii="Times New Roman" w:hAnsi="Times New Roman" w:cs="Times New Roman"/>
        </w:rPr>
        <w:t>A inexecução total ou parcial do Contrato enseja a sua rescisão, se houver uma das</w:t>
      </w:r>
      <w:r w:rsidR="00B81547" w:rsidRPr="00B81547">
        <w:rPr>
          <w:rFonts w:ascii="Times New Roman" w:hAnsi="Times New Roman" w:cs="Times New Roman"/>
        </w:rPr>
        <w:t xml:space="preserve"> </w:t>
      </w:r>
      <w:r w:rsidRPr="00B81547">
        <w:rPr>
          <w:rFonts w:ascii="Times New Roman" w:hAnsi="Times New Roman" w:cs="Times New Roman"/>
        </w:rPr>
        <w:t>ocorrências prescritas no art. 78 da Lei n° 8.666/9 3.</w:t>
      </w:r>
    </w:p>
    <w:p w:rsidR="00B81547" w:rsidRDefault="00E06155" w:rsidP="00B81547">
      <w:pPr>
        <w:pStyle w:val="PargrafodaLista"/>
        <w:numPr>
          <w:ilvl w:val="2"/>
          <w:numId w:val="39"/>
        </w:numPr>
        <w:autoSpaceDE w:val="0"/>
        <w:autoSpaceDN w:val="0"/>
        <w:adjustRightInd w:val="0"/>
        <w:ind w:left="0" w:firstLine="709"/>
        <w:jc w:val="both"/>
        <w:rPr>
          <w:rFonts w:ascii="Times New Roman" w:hAnsi="Times New Roman" w:cs="Times New Roman"/>
        </w:rPr>
      </w:pPr>
      <w:r w:rsidRPr="00B81547">
        <w:rPr>
          <w:rFonts w:ascii="Times New Roman" w:hAnsi="Times New Roman" w:cs="Times New Roman"/>
        </w:rPr>
        <w:t xml:space="preserve">Os procedimentos de rescisão contratual, tanto os amigáveis, como os determinados por ato unilateral da contratante, serão formalmente motivados, assegurada, à contratada, na segunda hipótese, a produção de contraditório e de ampla defesa, mediante prévia e comprovada intimação da intenção da Administração para que, se o desejar, a contratada apresente defesa no prazo de 05(cinco) dias úteis contados de seu recebimento e, em hipótese de </w:t>
      </w:r>
      <w:proofErr w:type="spellStart"/>
      <w:r w:rsidRPr="00B81547">
        <w:rPr>
          <w:rFonts w:ascii="Times New Roman" w:hAnsi="Times New Roman" w:cs="Times New Roman"/>
        </w:rPr>
        <w:t>desacolhimento</w:t>
      </w:r>
      <w:proofErr w:type="spellEnd"/>
      <w:r w:rsidRPr="00B81547">
        <w:rPr>
          <w:rFonts w:ascii="Times New Roman" w:hAnsi="Times New Roman" w:cs="Times New Roman"/>
        </w:rPr>
        <w:t xml:space="preserve"> da defesa, interponha recurso hierárquico no prazo de 05(cinco) dias úteis contados da intimação comprovada da decisão rescisória.</w:t>
      </w:r>
    </w:p>
    <w:p w:rsidR="00B81547" w:rsidRDefault="00E06155" w:rsidP="00B81547">
      <w:pPr>
        <w:pStyle w:val="PargrafodaLista"/>
        <w:numPr>
          <w:ilvl w:val="2"/>
          <w:numId w:val="39"/>
        </w:numPr>
        <w:autoSpaceDE w:val="0"/>
        <w:autoSpaceDN w:val="0"/>
        <w:adjustRightInd w:val="0"/>
        <w:ind w:left="0" w:firstLine="709"/>
        <w:jc w:val="both"/>
        <w:rPr>
          <w:rFonts w:ascii="Times New Roman" w:hAnsi="Times New Roman" w:cs="Times New Roman"/>
        </w:rPr>
      </w:pPr>
      <w:r w:rsidRPr="00B81547">
        <w:rPr>
          <w:rFonts w:ascii="Times New Roman" w:hAnsi="Times New Roman" w:cs="Times New Roman"/>
        </w:rPr>
        <w:t>Em conformidade com o disposto no art. 34-A da IN SLTI/MPOG nº 02/2008, o</w:t>
      </w:r>
      <w:r w:rsidR="00B81547" w:rsidRPr="00B81547">
        <w:rPr>
          <w:rFonts w:ascii="Times New Roman" w:hAnsi="Times New Roman" w:cs="Times New Roman"/>
        </w:rPr>
        <w:t xml:space="preserve"> </w:t>
      </w:r>
      <w:r w:rsidRPr="00B81547">
        <w:rPr>
          <w:rFonts w:ascii="Times New Roman" w:hAnsi="Times New Roman" w:cs="Times New Roman"/>
        </w:rPr>
        <w:t>descumprimento das obrigações trabalhistas ou a não manutenção das condições de habilitação pela contratada ensejará à rescisão contratual, sem prejuízo das demais sanções, sendo vedada a retenção de pagamento se a contratada não incorrer em qualquer inexecução do serviço ou não o tiver prestado a contento.</w:t>
      </w:r>
    </w:p>
    <w:p w:rsidR="00B81547" w:rsidRDefault="00E06155" w:rsidP="00B81547">
      <w:pPr>
        <w:pStyle w:val="PargrafodaLista"/>
        <w:numPr>
          <w:ilvl w:val="2"/>
          <w:numId w:val="39"/>
        </w:numPr>
        <w:autoSpaceDE w:val="0"/>
        <w:autoSpaceDN w:val="0"/>
        <w:adjustRightInd w:val="0"/>
        <w:ind w:left="0" w:firstLine="709"/>
        <w:jc w:val="both"/>
        <w:rPr>
          <w:rFonts w:ascii="Times New Roman" w:hAnsi="Times New Roman" w:cs="Times New Roman"/>
        </w:rPr>
      </w:pPr>
      <w:r w:rsidRPr="00B81547">
        <w:rPr>
          <w:rFonts w:ascii="Times New Roman" w:hAnsi="Times New Roman" w:cs="Times New Roman"/>
        </w:rPr>
        <w:t>A Administração concederá um prazo de 05(cinco) dias úteis para que a contratada</w:t>
      </w:r>
      <w:r w:rsidR="00B81547" w:rsidRPr="00B81547">
        <w:rPr>
          <w:rFonts w:ascii="Times New Roman" w:hAnsi="Times New Roman" w:cs="Times New Roman"/>
        </w:rPr>
        <w:t xml:space="preserve"> </w:t>
      </w:r>
      <w:r w:rsidRPr="00B81547">
        <w:rPr>
          <w:rFonts w:ascii="Times New Roman" w:hAnsi="Times New Roman" w:cs="Times New Roman"/>
        </w:rPr>
        <w:t>regularize suas obrigações trabalhistas ou suas condições de habilitação, sob pena de rescisão contratual, quando não identificar má-fé ou a incapacidade da empresa de corrigir a situação.</w:t>
      </w:r>
    </w:p>
    <w:p w:rsidR="00E06155" w:rsidRDefault="00E06155" w:rsidP="00B81547">
      <w:pPr>
        <w:pStyle w:val="PargrafodaLista"/>
        <w:numPr>
          <w:ilvl w:val="2"/>
          <w:numId w:val="39"/>
        </w:numPr>
        <w:autoSpaceDE w:val="0"/>
        <w:autoSpaceDN w:val="0"/>
        <w:adjustRightInd w:val="0"/>
        <w:ind w:left="0" w:firstLine="709"/>
        <w:jc w:val="both"/>
        <w:rPr>
          <w:rFonts w:ascii="Times New Roman" w:hAnsi="Times New Roman" w:cs="Times New Roman"/>
        </w:rPr>
      </w:pPr>
      <w:r w:rsidRPr="00B81547">
        <w:rPr>
          <w:rFonts w:ascii="Times New Roman" w:hAnsi="Times New Roman" w:cs="Times New Roman"/>
        </w:rPr>
        <w:t>Quando da rescisão contratual, a fiscalização do contrato verificará o pagamento pela contratada das verbas rescisórias ou a comprovação de que os empregados serão realocados em outra atividade de prestação de serviços, sem que ocorra a interrupção do contrato de trabalho.</w:t>
      </w:r>
    </w:p>
    <w:p w:rsidR="00B3692F" w:rsidRPr="00B81547" w:rsidRDefault="00B3692F" w:rsidP="00B3692F">
      <w:pPr>
        <w:pStyle w:val="PargrafodaLista"/>
        <w:autoSpaceDE w:val="0"/>
        <w:autoSpaceDN w:val="0"/>
        <w:adjustRightInd w:val="0"/>
        <w:ind w:left="709"/>
        <w:jc w:val="both"/>
        <w:rPr>
          <w:rFonts w:ascii="Times New Roman" w:hAnsi="Times New Roman" w:cs="Times New Roman"/>
        </w:rPr>
      </w:pPr>
    </w:p>
    <w:p w:rsidR="00E06155" w:rsidRPr="00B81547" w:rsidRDefault="00B81547" w:rsidP="00B81547">
      <w:pPr>
        <w:pStyle w:val="PargrafodaLista"/>
        <w:numPr>
          <w:ilvl w:val="1"/>
          <w:numId w:val="39"/>
        </w:numPr>
        <w:autoSpaceDE w:val="0"/>
        <w:autoSpaceDN w:val="0"/>
        <w:adjustRightInd w:val="0"/>
        <w:jc w:val="both"/>
        <w:rPr>
          <w:rFonts w:ascii="Times New Roman" w:hAnsi="Times New Roman" w:cs="Times New Roman"/>
          <w:b/>
          <w:bCs/>
        </w:rPr>
      </w:pPr>
      <w:r>
        <w:rPr>
          <w:rFonts w:ascii="Times New Roman" w:hAnsi="Times New Roman" w:cs="Times New Roman"/>
          <w:b/>
          <w:bCs/>
        </w:rPr>
        <w:t>Procedimentos de p</w:t>
      </w:r>
      <w:r w:rsidRPr="00B81547">
        <w:rPr>
          <w:rFonts w:ascii="Times New Roman" w:hAnsi="Times New Roman" w:cs="Times New Roman"/>
          <w:b/>
          <w:bCs/>
        </w:rPr>
        <w:t>agamentos</w:t>
      </w:r>
    </w:p>
    <w:p w:rsidR="00B81547" w:rsidRDefault="00E06155" w:rsidP="00B81547">
      <w:pPr>
        <w:pStyle w:val="PargrafodaLista"/>
        <w:numPr>
          <w:ilvl w:val="2"/>
          <w:numId w:val="39"/>
        </w:numPr>
        <w:autoSpaceDE w:val="0"/>
        <w:autoSpaceDN w:val="0"/>
        <w:adjustRightInd w:val="0"/>
        <w:ind w:left="0" w:firstLine="0"/>
        <w:jc w:val="both"/>
        <w:rPr>
          <w:rFonts w:ascii="Times New Roman" w:hAnsi="Times New Roman" w:cs="Times New Roman"/>
        </w:rPr>
      </w:pPr>
      <w:r w:rsidRPr="00B81547">
        <w:rPr>
          <w:rFonts w:ascii="Times New Roman" w:hAnsi="Times New Roman" w:cs="Times New Roman"/>
        </w:rPr>
        <w:lastRenderedPageBreak/>
        <w:t>O pagamento pelos serviços efetivamente prestados será creditado em nome da</w:t>
      </w:r>
      <w:r w:rsidR="00B81547">
        <w:rPr>
          <w:rFonts w:ascii="Times New Roman" w:hAnsi="Times New Roman" w:cs="Times New Roman"/>
        </w:rPr>
        <w:t xml:space="preserve"> </w:t>
      </w:r>
      <w:r w:rsidRPr="00B81547">
        <w:rPr>
          <w:rFonts w:ascii="Times New Roman" w:hAnsi="Times New Roman" w:cs="Times New Roman"/>
        </w:rPr>
        <w:t xml:space="preserve">contratada, em moeda corrente nacional, mediante ordem bancária em conta corrente por ela indicada ou por meio de ordem bancária para pagamento de faturas com código de barras, uma vez satisfeitas as condições estabelecidas no instrumento </w:t>
      </w:r>
      <w:r w:rsidR="00B81547">
        <w:rPr>
          <w:rFonts w:ascii="Times New Roman" w:hAnsi="Times New Roman" w:cs="Times New Roman"/>
        </w:rPr>
        <w:t>convocatório, e ocorrerá até o 3</w:t>
      </w:r>
      <w:r w:rsidRPr="00B81547">
        <w:rPr>
          <w:rFonts w:ascii="Times New Roman" w:hAnsi="Times New Roman" w:cs="Times New Roman"/>
        </w:rPr>
        <w:t>0º(</w:t>
      </w:r>
      <w:r w:rsidR="00B81547">
        <w:rPr>
          <w:rFonts w:ascii="Times New Roman" w:hAnsi="Times New Roman" w:cs="Times New Roman"/>
        </w:rPr>
        <w:t>trigésimo</w:t>
      </w:r>
      <w:r w:rsidRPr="00B81547">
        <w:rPr>
          <w:rFonts w:ascii="Times New Roman" w:hAnsi="Times New Roman" w:cs="Times New Roman"/>
        </w:rPr>
        <w:t>) dia útil subsequente ao devido ateste, que deverá ser efetuado pela fiscalização do contrato em até 05(cinco) dias úteis após a apresentação dos documentos de cobrança.</w:t>
      </w:r>
    </w:p>
    <w:p w:rsidR="00B81547" w:rsidRDefault="00E06155" w:rsidP="00B81547">
      <w:pPr>
        <w:pStyle w:val="PargrafodaLista"/>
        <w:numPr>
          <w:ilvl w:val="2"/>
          <w:numId w:val="39"/>
        </w:numPr>
        <w:autoSpaceDE w:val="0"/>
        <w:autoSpaceDN w:val="0"/>
        <w:adjustRightInd w:val="0"/>
        <w:ind w:left="0" w:firstLine="0"/>
        <w:jc w:val="both"/>
        <w:rPr>
          <w:rFonts w:ascii="Times New Roman" w:hAnsi="Times New Roman" w:cs="Times New Roman"/>
        </w:rPr>
      </w:pPr>
      <w:r w:rsidRPr="00B81547">
        <w:rPr>
          <w:rFonts w:ascii="Times New Roman" w:hAnsi="Times New Roman" w:cs="Times New Roman"/>
        </w:rPr>
        <w:t>Não poderá ser imposta qualquer espécie de encargo por mora de até 02(dois) dias úteis da data de vencimento, após a emissão tempestiva da ordem bancária.</w:t>
      </w:r>
    </w:p>
    <w:p w:rsidR="00B81547" w:rsidRDefault="00E06155" w:rsidP="00B81547">
      <w:pPr>
        <w:pStyle w:val="PargrafodaLista"/>
        <w:numPr>
          <w:ilvl w:val="2"/>
          <w:numId w:val="39"/>
        </w:numPr>
        <w:autoSpaceDE w:val="0"/>
        <w:autoSpaceDN w:val="0"/>
        <w:adjustRightInd w:val="0"/>
        <w:ind w:left="0" w:firstLine="0"/>
        <w:jc w:val="both"/>
        <w:rPr>
          <w:rFonts w:ascii="Times New Roman" w:hAnsi="Times New Roman" w:cs="Times New Roman"/>
        </w:rPr>
      </w:pPr>
      <w:r w:rsidRPr="00B81547">
        <w:rPr>
          <w:rFonts w:ascii="Times New Roman" w:hAnsi="Times New Roman" w:cs="Times New Roman"/>
        </w:rPr>
        <w:t>A nota fiscal/fatura deverá ser emitida pela própria contratada, obrigatoriamente com o número de inscrição no CNPJ indicado na proposta de preços e nos documentos de habilitação, bem como na Nota de Empenho, e deverá conter o detalhamento dos serviços executados.</w:t>
      </w:r>
    </w:p>
    <w:p w:rsidR="00B81547" w:rsidRDefault="00E06155" w:rsidP="00B81547">
      <w:pPr>
        <w:pStyle w:val="PargrafodaLista"/>
        <w:numPr>
          <w:ilvl w:val="2"/>
          <w:numId w:val="39"/>
        </w:numPr>
        <w:autoSpaceDE w:val="0"/>
        <w:autoSpaceDN w:val="0"/>
        <w:adjustRightInd w:val="0"/>
        <w:ind w:left="0" w:firstLine="0"/>
        <w:jc w:val="both"/>
        <w:rPr>
          <w:rFonts w:ascii="Times New Roman" w:hAnsi="Times New Roman" w:cs="Times New Roman"/>
        </w:rPr>
      </w:pPr>
      <w:r w:rsidRPr="00B81547">
        <w:rPr>
          <w:rFonts w:ascii="Times New Roman" w:hAnsi="Times New Roman" w:cs="Times New Roman"/>
        </w:rPr>
        <w:t>O pagamento à contratada pela contratante pelos serviços efetivamente prestados não se confunde com a obrigação da contratada do pagamento da remuneração aos seus empregados, cujo prazo é definido pela Consolidação das Leis Trabalhistas - CLT. Assim, não cabe alegação de que primeiro a contratante deve pagar pelos serviços prestados para posteriormente a contratada efetivar o pagamento aos seus empregados</w:t>
      </w:r>
    </w:p>
    <w:p w:rsidR="00E06155" w:rsidRPr="00B81547" w:rsidRDefault="00E06155" w:rsidP="00B81547">
      <w:pPr>
        <w:pStyle w:val="PargrafodaLista"/>
        <w:numPr>
          <w:ilvl w:val="2"/>
          <w:numId w:val="39"/>
        </w:numPr>
        <w:autoSpaceDE w:val="0"/>
        <w:autoSpaceDN w:val="0"/>
        <w:adjustRightInd w:val="0"/>
        <w:ind w:left="0" w:firstLine="0"/>
        <w:jc w:val="both"/>
        <w:rPr>
          <w:rFonts w:ascii="Times New Roman" w:hAnsi="Times New Roman" w:cs="Times New Roman"/>
        </w:rPr>
      </w:pPr>
      <w:r w:rsidRPr="00B81547">
        <w:rPr>
          <w:rFonts w:ascii="Times New Roman" w:hAnsi="Times New Roman" w:cs="Times New Roman"/>
        </w:rPr>
        <w:t>A nota fiscal/fatura deverá ser obrigatoriamente acompanhada:</w:t>
      </w:r>
    </w:p>
    <w:p w:rsidR="00E06155" w:rsidRPr="00B81547" w:rsidRDefault="00E06155" w:rsidP="00B81547">
      <w:pPr>
        <w:pStyle w:val="PargrafodaLista"/>
        <w:autoSpaceDE w:val="0"/>
        <w:autoSpaceDN w:val="0"/>
        <w:adjustRightInd w:val="0"/>
        <w:ind w:left="660"/>
        <w:jc w:val="both"/>
        <w:rPr>
          <w:rFonts w:ascii="Times New Roman" w:hAnsi="Times New Roman" w:cs="Times New Roman"/>
        </w:rPr>
      </w:pPr>
      <w:r w:rsidRPr="00E06155">
        <w:rPr>
          <w:rFonts w:ascii="Times New Roman" w:hAnsi="Times New Roman" w:cs="Times New Roman"/>
        </w:rPr>
        <w:t>I – Da comprovação do pagamento da remuneração, das contribuições sociais, Fundo de</w:t>
      </w:r>
      <w:r w:rsidR="00B81547">
        <w:rPr>
          <w:rFonts w:ascii="Times New Roman" w:hAnsi="Times New Roman" w:cs="Times New Roman"/>
        </w:rPr>
        <w:t xml:space="preserve"> </w:t>
      </w:r>
      <w:r w:rsidRPr="00B81547">
        <w:rPr>
          <w:rFonts w:ascii="Times New Roman" w:hAnsi="Times New Roman" w:cs="Times New Roman"/>
        </w:rPr>
        <w:t>Garantia do Tempo de Serviço (FGTS), e Previdência Social, correspondentes ao mês da última nota fiscal ou fatura vencida, compatível com os empregados vinculados à execução contratual, nominalmente identificados.</w:t>
      </w:r>
    </w:p>
    <w:p w:rsidR="00E06155" w:rsidRPr="00E06155" w:rsidRDefault="00E06155" w:rsidP="00B81547">
      <w:pPr>
        <w:pStyle w:val="PargrafodaLista"/>
        <w:autoSpaceDE w:val="0"/>
        <w:autoSpaceDN w:val="0"/>
        <w:adjustRightInd w:val="0"/>
        <w:ind w:left="660"/>
        <w:jc w:val="both"/>
        <w:rPr>
          <w:rFonts w:ascii="Times New Roman" w:hAnsi="Times New Roman" w:cs="Times New Roman"/>
        </w:rPr>
      </w:pPr>
      <w:r w:rsidRPr="00E06155">
        <w:rPr>
          <w:rFonts w:ascii="Times New Roman" w:hAnsi="Times New Roman" w:cs="Times New Roman"/>
        </w:rPr>
        <w:t xml:space="preserve">II – Da comprovação da regularidade fiscal, constatada através de consulta </w:t>
      </w:r>
      <w:r w:rsidRPr="00E06155">
        <w:rPr>
          <w:rFonts w:ascii="Times New Roman" w:hAnsi="Times New Roman" w:cs="Times New Roman"/>
          <w:i/>
          <w:iCs/>
        </w:rPr>
        <w:t xml:space="preserve">on-line </w:t>
      </w:r>
      <w:r w:rsidRPr="00E06155">
        <w:rPr>
          <w:rFonts w:ascii="Times New Roman" w:hAnsi="Times New Roman" w:cs="Times New Roman"/>
        </w:rPr>
        <w:t>ao Sistema de Cadastramento Unificado de Fornecedores – SICAF, ou na impossibilidade de acesso ao referido Sistema, mediante consulta aos sítios eletrônicos oficiais ou à documentação mencionada no art. 29 da Lei n° 8.666/93.</w:t>
      </w:r>
    </w:p>
    <w:p w:rsidR="00E06155" w:rsidRPr="00E06155" w:rsidRDefault="00E06155" w:rsidP="00B81547">
      <w:pPr>
        <w:pStyle w:val="PargrafodaLista"/>
        <w:autoSpaceDE w:val="0"/>
        <w:autoSpaceDN w:val="0"/>
        <w:adjustRightInd w:val="0"/>
        <w:ind w:left="660"/>
        <w:jc w:val="both"/>
        <w:rPr>
          <w:rFonts w:ascii="Times New Roman" w:hAnsi="Times New Roman" w:cs="Times New Roman"/>
        </w:rPr>
      </w:pPr>
      <w:r w:rsidRPr="00E06155">
        <w:rPr>
          <w:rFonts w:ascii="Times New Roman" w:hAnsi="Times New Roman" w:cs="Times New Roman"/>
        </w:rPr>
        <w:t>III – Do cumprimento das obrigações trabalhistas, correspondentes à última nota fiscal ou fatura que tenha sido paga pela contratante.</w:t>
      </w:r>
    </w:p>
    <w:p w:rsidR="00E06155" w:rsidRPr="00E06155" w:rsidRDefault="00E06155" w:rsidP="00B81547">
      <w:pPr>
        <w:pStyle w:val="PargrafodaLista"/>
        <w:autoSpaceDE w:val="0"/>
        <w:autoSpaceDN w:val="0"/>
        <w:adjustRightInd w:val="0"/>
        <w:ind w:left="660"/>
        <w:jc w:val="both"/>
        <w:rPr>
          <w:rFonts w:ascii="Times New Roman" w:hAnsi="Times New Roman" w:cs="Times New Roman"/>
        </w:rPr>
      </w:pPr>
      <w:r w:rsidRPr="00E06155">
        <w:rPr>
          <w:rFonts w:ascii="Times New Roman" w:hAnsi="Times New Roman" w:cs="Times New Roman"/>
        </w:rPr>
        <w:t>IV – Do cálculo dos valores devidos ao Fundo de Garantia do Tempo de Serviço – FGTS e que devem ser depositados pela contratante nas respectivas contas vinculadas dos trabalhadores da contratada, utilizados como mão de obra com dedicação exclusiva na prestação dos serviços.</w:t>
      </w:r>
    </w:p>
    <w:p w:rsidR="00B81547" w:rsidRDefault="00E06155" w:rsidP="00B81547">
      <w:pPr>
        <w:pStyle w:val="PargrafodaLista"/>
        <w:autoSpaceDE w:val="0"/>
        <w:autoSpaceDN w:val="0"/>
        <w:adjustRightInd w:val="0"/>
        <w:ind w:left="660"/>
        <w:jc w:val="both"/>
        <w:rPr>
          <w:rFonts w:ascii="Times New Roman" w:hAnsi="Times New Roman" w:cs="Times New Roman"/>
        </w:rPr>
      </w:pPr>
      <w:r w:rsidRPr="00E06155">
        <w:rPr>
          <w:rFonts w:ascii="Times New Roman" w:hAnsi="Times New Roman" w:cs="Times New Roman"/>
        </w:rPr>
        <w:t>V – De todos os dados necessários para que a contratante possa viabilizar os depósitos</w:t>
      </w:r>
      <w:r w:rsidR="00B81547">
        <w:rPr>
          <w:rFonts w:ascii="Times New Roman" w:hAnsi="Times New Roman" w:cs="Times New Roman"/>
        </w:rPr>
        <w:t xml:space="preserve"> </w:t>
      </w:r>
      <w:r w:rsidRPr="00B81547">
        <w:rPr>
          <w:rFonts w:ascii="Times New Roman" w:hAnsi="Times New Roman" w:cs="Times New Roman"/>
        </w:rPr>
        <w:t>previstos nos incisos II e IV do art. 19-A da IN MPOG/SLTI nº 002/2008, tais como os dados bancários (banco, agência, conta corrente e conta vinculada) e os pessoais de seus</w:t>
      </w:r>
      <w:r w:rsidR="00B81547">
        <w:rPr>
          <w:rFonts w:ascii="Times New Roman" w:hAnsi="Times New Roman" w:cs="Times New Roman"/>
        </w:rPr>
        <w:t xml:space="preserve"> </w:t>
      </w:r>
      <w:r w:rsidRPr="00B81547">
        <w:rPr>
          <w:rFonts w:ascii="Times New Roman" w:hAnsi="Times New Roman" w:cs="Times New Roman"/>
        </w:rPr>
        <w:t>trabalhadores diretamente vinculados à execução do contrato (nomes, nº do CPF) e demais dados necessários para essa finalidade.</w:t>
      </w:r>
    </w:p>
    <w:p w:rsidR="00B81547" w:rsidRDefault="00E06155" w:rsidP="00B81547">
      <w:pPr>
        <w:pStyle w:val="PargrafodaLista"/>
        <w:numPr>
          <w:ilvl w:val="2"/>
          <w:numId w:val="39"/>
        </w:numPr>
        <w:autoSpaceDE w:val="0"/>
        <w:autoSpaceDN w:val="0"/>
        <w:adjustRightInd w:val="0"/>
        <w:ind w:left="0" w:firstLine="0"/>
        <w:jc w:val="both"/>
        <w:rPr>
          <w:rFonts w:ascii="Times New Roman" w:hAnsi="Times New Roman" w:cs="Times New Roman"/>
        </w:rPr>
      </w:pPr>
      <w:r w:rsidRPr="00B81547">
        <w:rPr>
          <w:rFonts w:ascii="Times New Roman" w:hAnsi="Times New Roman" w:cs="Times New Roman"/>
        </w:rPr>
        <w:t xml:space="preserve">Fica esclarecido que a contratante, somente utilizará integralmente os comandos do art. 19-A e anexo VII, ambos da IN 02/2008 - especialmente no que se refere à conta vinculada específica para depósito das provisões e depósito direto em conta do FGTS - após a celebração de acordo de cooperação com instituição bancária oficial, recebimento de orientações pela SLTI/MPOG sobre os procedimentos operacionais a serem adotados, alocação de servidores para a nova atividade, treinamento dos mesmos e desenvolvimento de controles adequados e/ou quando houver falhas no cumprimento destas obrigações por parte da contratada. </w:t>
      </w:r>
    </w:p>
    <w:p w:rsidR="00B81547" w:rsidRDefault="00E06155" w:rsidP="00B81547">
      <w:pPr>
        <w:pStyle w:val="PargrafodaLista"/>
        <w:numPr>
          <w:ilvl w:val="2"/>
          <w:numId w:val="39"/>
        </w:numPr>
        <w:autoSpaceDE w:val="0"/>
        <w:autoSpaceDN w:val="0"/>
        <w:adjustRightInd w:val="0"/>
        <w:ind w:left="0" w:firstLine="0"/>
        <w:jc w:val="both"/>
        <w:rPr>
          <w:rFonts w:ascii="Times New Roman" w:hAnsi="Times New Roman" w:cs="Times New Roman"/>
        </w:rPr>
      </w:pPr>
      <w:r w:rsidRPr="00B81547">
        <w:rPr>
          <w:rFonts w:ascii="Times New Roman" w:hAnsi="Times New Roman" w:cs="Times New Roman"/>
        </w:rPr>
        <w:lastRenderedPageBreak/>
        <w:t>Porém, a licitante vencedora deverá assinar, previamente à celebração do contrato, todas as autorizações que forem possíveis e exigidas no Edital para que, quando a Administração tiver condições de operacionalizar os comandos do art. 19-A e anexo VII, possa fazê-lo, ficando a contratada com o compromisso de permitir que a contratante execute todos os comandos do artigo e anexo referenciados, quando for possível, sob pena de rescisão contratual e aplicação de sanções.</w:t>
      </w:r>
    </w:p>
    <w:p w:rsidR="00B81547" w:rsidRDefault="00E06155" w:rsidP="00B81547">
      <w:pPr>
        <w:pStyle w:val="PargrafodaLista"/>
        <w:numPr>
          <w:ilvl w:val="2"/>
          <w:numId w:val="39"/>
        </w:numPr>
        <w:autoSpaceDE w:val="0"/>
        <w:autoSpaceDN w:val="0"/>
        <w:adjustRightInd w:val="0"/>
        <w:ind w:left="0" w:firstLine="0"/>
        <w:jc w:val="both"/>
        <w:rPr>
          <w:rFonts w:ascii="Times New Roman" w:hAnsi="Times New Roman" w:cs="Times New Roman"/>
        </w:rPr>
      </w:pPr>
      <w:r w:rsidRPr="00B81547">
        <w:rPr>
          <w:rFonts w:ascii="Times New Roman" w:hAnsi="Times New Roman" w:cs="Times New Roman"/>
        </w:rPr>
        <w:t>Não será considerada retenção de pagamento quando este deixar de ocorrer em razão da não apresentação da totalidade dos documentos e comprovações relacionados nesta cláusula, visto que o prazo para pagamento somente começa a correr após a apresentação da totalidade dos mesmos.</w:t>
      </w:r>
    </w:p>
    <w:p w:rsidR="00B81547" w:rsidRDefault="00E06155" w:rsidP="00B81547">
      <w:pPr>
        <w:pStyle w:val="PargrafodaLista"/>
        <w:numPr>
          <w:ilvl w:val="2"/>
          <w:numId w:val="39"/>
        </w:numPr>
        <w:autoSpaceDE w:val="0"/>
        <w:autoSpaceDN w:val="0"/>
        <w:adjustRightInd w:val="0"/>
        <w:ind w:left="0" w:firstLine="0"/>
        <w:jc w:val="both"/>
        <w:rPr>
          <w:rFonts w:ascii="Times New Roman" w:hAnsi="Times New Roman" w:cs="Times New Roman"/>
        </w:rPr>
      </w:pPr>
      <w:r w:rsidRPr="00B81547">
        <w:rPr>
          <w:rFonts w:ascii="Times New Roman" w:hAnsi="Times New Roman" w:cs="Times New Roman"/>
        </w:rPr>
        <w:t>Os pagamentos, mediante a emissão de qualquer modalidade de ordem bancária, serão realizados desde que a contratada efetue a cobrança de forma a permitir o cumprimento das exigências legais, principalmente no que se refere às retenções tributárias.</w:t>
      </w:r>
    </w:p>
    <w:p w:rsidR="00B81547" w:rsidRDefault="00E06155" w:rsidP="00B81547">
      <w:pPr>
        <w:pStyle w:val="PargrafodaLista"/>
        <w:numPr>
          <w:ilvl w:val="2"/>
          <w:numId w:val="39"/>
        </w:numPr>
        <w:autoSpaceDE w:val="0"/>
        <w:autoSpaceDN w:val="0"/>
        <w:adjustRightInd w:val="0"/>
        <w:ind w:left="0" w:firstLine="0"/>
        <w:jc w:val="both"/>
        <w:rPr>
          <w:rFonts w:ascii="Times New Roman" w:hAnsi="Times New Roman" w:cs="Times New Roman"/>
        </w:rPr>
      </w:pPr>
      <w:r w:rsidRPr="00B81547">
        <w:rPr>
          <w:rFonts w:ascii="Times New Roman" w:hAnsi="Times New Roman" w:cs="Times New Roman"/>
        </w:rPr>
        <w:t>Serão retidos na fonte os Impostos sobre a Renda da Pessoa Jurídica (IRPJ), bem assim a Contribuição Social sobre o Lucro Líquido (CSLL), a Contribuição para o Financiamento da Seguridade Social (COFINS) e a Contribuição para o PIS/PASEP sobre os pagamentos efetuados, utilizando-se as alíquotas previstas para o objeto do Edital, conforme IN SRF nº 1.234/2012.</w:t>
      </w:r>
    </w:p>
    <w:p w:rsidR="00B81547" w:rsidRDefault="00E06155" w:rsidP="00B81547">
      <w:pPr>
        <w:pStyle w:val="PargrafodaLista"/>
        <w:numPr>
          <w:ilvl w:val="2"/>
          <w:numId w:val="39"/>
        </w:numPr>
        <w:autoSpaceDE w:val="0"/>
        <w:autoSpaceDN w:val="0"/>
        <w:adjustRightInd w:val="0"/>
        <w:ind w:left="0" w:firstLine="0"/>
        <w:jc w:val="both"/>
        <w:rPr>
          <w:rFonts w:ascii="Times New Roman" w:hAnsi="Times New Roman" w:cs="Times New Roman"/>
        </w:rPr>
      </w:pPr>
      <w:r w:rsidRPr="00B81547">
        <w:rPr>
          <w:rFonts w:ascii="Times New Roman" w:hAnsi="Times New Roman" w:cs="Times New Roman"/>
        </w:rPr>
        <w:t>A empresa optante pelo Simples Nacional não poderá gozar, nesta licitação, de nenhum benefício tributário na condição de optante, em prestigio ao princípio da igualdade, devendo preencher sua Planilha de Custos e Formação de Preços conforme o Regime Tributário que irá optar, caso seja contratada (Lucro Presumido ou Lucro Real), conforme Acórdão TCU nº 2798/2010 – Plenário.</w:t>
      </w:r>
    </w:p>
    <w:p w:rsidR="00B81547" w:rsidRDefault="00E06155" w:rsidP="00B81547">
      <w:pPr>
        <w:pStyle w:val="PargrafodaLista"/>
        <w:numPr>
          <w:ilvl w:val="2"/>
          <w:numId w:val="39"/>
        </w:numPr>
        <w:autoSpaceDE w:val="0"/>
        <w:autoSpaceDN w:val="0"/>
        <w:adjustRightInd w:val="0"/>
        <w:ind w:left="0" w:firstLine="0"/>
        <w:jc w:val="both"/>
        <w:rPr>
          <w:rFonts w:ascii="Times New Roman" w:hAnsi="Times New Roman" w:cs="Times New Roman"/>
        </w:rPr>
      </w:pPr>
      <w:r w:rsidRPr="00B81547">
        <w:rPr>
          <w:rFonts w:ascii="Times New Roman" w:hAnsi="Times New Roman" w:cs="Times New Roman"/>
        </w:rPr>
        <w:t>A empresa optante pelo Simples Nacional que venha a ser contratada estará sujeita à exclusão obrigatória do Simples Nacional a contar do mês seguinte ao da contratação, em consequência do que dispõem o art. 17, inciso XII, o art.30, inciso II e o art.31, inciso II, da Lei Complementar n°123, de 2006. (Acórdão TCU nº 2798/2 010).</w:t>
      </w:r>
    </w:p>
    <w:p w:rsidR="00B81547" w:rsidRDefault="00E06155" w:rsidP="00B81547">
      <w:pPr>
        <w:pStyle w:val="PargrafodaLista"/>
        <w:numPr>
          <w:ilvl w:val="2"/>
          <w:numId w:val="39"/>
        </w:numPr>
        <w:autoSpaceDE w:val="0"/>
        <w:autoSpaceDN w:val="0"/>
        <w:adjustRightInd w:val="0"/>
        <w:ind w:left="0" w:firstLine="0"/>
        <w:jc w:val="both"/>
        <w:rPr>
          <w:rFonts w:ascii="Times New Roman" w:hAnsi="Times New Roman" w:cs="Times New Roman"/>
        </w:rPr>
      </w:pPr>
      <w:r w:rsidRPr="00B81547">
        <w:rPr>
          <w:rFonts w:ascii="Times New Roman" w:hAnsi="Times New Roman" w:cs="Times New Roman"/>
        </w:rPr>
        <w:t>A empresa optante pelo Simples Nacional deverá apresentar cópia do ofício, com</w:t>
      </w:r>
      <w:r w:rsidR="00B81547">
        <w:rPr>
          <w:rFonts w:ascii="Times New Roman" w:hAnsi="Times New Roman" w:cs="Times New Roman"/>
        </w:rPr>
        <w:t xml:space="preserve"> o</w:t>
      </w:r>
      <w:r w:rsidRPr="00B81547">
        <w:rPr>
          <w:rFonts w:ascii="Times New Roman" w:hAnsi="Times New Roman" w:cs="Times New Roman"/>
        </w:rPr>
        <w:t xml:space="preserve"> comprovante de entrega e recebimento, comunicando a assinatura do contrato de prestação de serviços, mediante disponibilização de mão de obra com dedicação exclusiva (situação que gera vedação à opção pelo Simples Nacional, com as exceções previstas de limpeza, conservação e vigilância), à Receita Federal do Brasil-</w:t>
      </w:r>
      <w:r w:rsidR="00ED4478">
        <w:rPr>
          <w:rFonts w:ascii="Times New Roman" w:hAnsi="Times New Roman" w:cs="Times New Roman"/>
        </w:rPr>
        <w:t>DPF</w:t>
      </w:r>
      <w:r w:rsidRPr="00B81547">
        <w:rPr>
          <w:rFonts w:ascii="Times New Roman" w:hAnsi="Times New Roman" w:cs="Times New Roman"/>
        </w:rPr>
        <w:t>, no prazo previsto no art.30, § 1°, inciso II, da Lei Complementar n°123, de 2006 (até o último dia útil do mês subsequente àquele em que ocorrida a vedação). (Acórdão TCU nº 2798/2010).</w:t>
      </w:r>
    </w:p>
    <w:p w:rsidR="00B81547" w:rsidRDefault="00E06155" w:rsidP="00B81547">
      <w:pPr>
        <w:pStyle w:val="PargrafodaLista"/>
        <w:numPr>
          <w:ilvl w:val="2"/>
          <w:numId w:val="39"/>
        </w:numPr>
        <w:autoSpaceDE w:val="0"/>
        <w:autoSpaceDN w:val="0"/>
        <w:adjustRightInd w:val="0"/>
        <w:ind w:left="0" w:firstLine="0"/>
        <w:jc w:val="both"/>
        <w:rPr>
          <w:rFonts w:ascii="Times New Roman" w:hAnsi="Times New Roman" w:cs="Times New Roman"/>
        </w:rPr>
      </w:pPr>
      <w:r w:rsidRPr="00B81547">
        <w:rPr>
          <w:rFonts w:ascii="Times New Roman" w:hAnsi="Times New Roman" w:cs="Times New Roman"/>
        </w:rPr>
        <w:t xml:space="preserve">No caso de não apresentação da cópia do ofício, no prazo estabelecido acima, o órgão licitante deverá representar à </w:t>
      </w:r>
      <w:r w:rsidR="00ED4478">
        <w:rPr>
          <w:rFonts w:ascii="Times New Roman" w:hAnsi="Times New Roman" w:cs="Times New Roman"/>
        </w:rPr>
        <w:t>DPF</w:t>
      </w:r>
      <w:r w:rsidRPr="00B81547">
        <w:rPr>
          <w:rFonts w:ascii="Times New Roman" w:hAnsi="Times New Roman" w:cs="Times New Roman"/>
        </w:rPr>
        <w:t xml:space="preserve"> do domicílio tributário da empresa contratada, juntando a documentação pertinente, para fins de sua exclusão de ofício e aplicação da multa prevista no art.3°, § 3°da Resolução do Comitê Gestor do Simples Nacional (CGSN) n°15, de 2007, se entender cabível. (Acórdão TCU nº 2798/2010).</w:t>
      </w:r>
    </w:p>
    <w:p w:rsidR="00B81547" w:rsidRDefault="00E06155" w:rsidP="00B81547">
      <w:pPr>
        <w:pStyle w:val="PargrafodaLista"/>
        <w:numPr>
          <w:ilvl w:val="2"/>
          <w:numId w:val="39"/>
        </w:numPr>
        <w:autoSpaceDE w:val="0"/>
        <w:autoSpaceDN w:val="0"/>
        <w:adjustRightInd w:val="0"/>
        <w:ind w:left="0" w:firstLine="0"/>
        <w:jc w:val="both"/>
        <w:rPr>
          <w:rFonts w:ascii="Times New Roman" w:hAnsi="Times New Roman" w:cs="Times New Roman"/>
        </w:rPr>
      </w:pPr>
      <w:r w:rsidRPr="00B81547">
        <w:rPr>
          <w:rFonts w:ascii="Times New Roman" w:hAnsi="Times New Roman" w:cs="Times New Roman"/>
        </w:rPr>
        <w:t>O pagamento pelos serviços efetivamente prestados, somente no mês da contratação, será efetivado considerando o benefício tributário do Simples Nacional, devendo a Planilha de Custos ser adaptada para tal.</w:t>
      </w:r>
    </w:p>
    <w:p w:rsidR="00E06155" w:rsidRPr="00B81547" w:rsidRDefault="00E06155" w:rsidP="00B81547">
      <w:pPr>
        <w:pStyle w:val="PargrafodaLista"/>
        <w:numPr>
          <w:ilvl w:val="2"/>
          <w:numId w:val="39"/>
        </w:numPr>
        <w:autoSpaceDE w:val="0"/>
        <w:autoSpaceDN w:val="0"/>
        <w:adjustRightInd w:val="0"/>
        <w:ind w:left="0" w:firstLine="0"/>
        <w:jc w:val="both"/>
        <w:rPr>
          <w:rFonts w:ascii="Times New Roman" w:hAnsi="Times New Roman" w:cs="Times New Roman"/>
        </w:rPr>
      </w:pPr>
      <w:r w:rsidRPr="00B81547">
        <w:rPr>
          <w:rFonts w:ascii="Times New Roman" w:hAnsi="Times New Roman" w:cs="Times New Roman"/>
        </w:rPr>
        <w:lastRenderedPageBreak/>
        <w:t>Conforme disposto no § 6º do art. 36 da IN MPOG/SLTI nº 02/2008, a retenção ou glosa no pagamento, sem prejuízo das sanções cabíveis, ocorrerá quando o contratado:</w:t>
      </w:r>
    </w:p>
    <w:p w:rsidR="00E06155" w:rsidRPr="00E06155" w:rsidRDefault="00E06155" w:rsidP="00B81547">
      <w:pPr>
        <w:pStyle w:val="PargrafodaLista"/>
        <w:autoSpaceDE w:val="0"/>
        <w:autoSpaceDN w:val="0"/>
        <w:adjustRightInd w:val="0"/>
        <w:ind w:left="660"/>
        <w:jc w:val="both"/>
        <w:rPr>
          <w:rFonts w:ascii="Times New Roman" w:hAnsi="Times New Roman" w:cs="Times New Roman"/>
        </w:rPr>
      </w:pPr>
      <w:r w:rsidRPr="00E06155">
        <w:rPr>
          <w:rFonts w:ascii="Times New Roman" w:hAnsi="Times New Roman" w:cs="Times New Roman"/>
        </w:rPr>
        <w:t xml:space="preserve">I - não produzir os resultados, deixar de executar, ou não executar com a qualidade mínima exigida as atividades contratadas; ou </w:t>
      </w:r>
    </w:p>
    <w:p w:rsidR="00E06155" w:rsidRPr="00E06155" w:rsidRDefault="00E06155" w:rsidP="00B81547">
      <w:pPr>
        <w:pStyle w:val="PargrafodaLista"/>
        <w:autoSpaceDE w:val="0"/>
        <w:autoSpaceDN w:val="0"/>
        <w:adjustRightInd w:val="0"/>
        <w:ind w:left="660"/>
        <w:jc w:val="both"/>
        <w:rPr>
          <w:rFonts w:ascii="Times New Roman" w:hAnsi="Times New Roman" w:cs="Times New Roman"/>
        </w:rPr>
      </w:pPr>
      <w:r w:rsidRPr="00E06155">
        <w:rPr>
          <w:rFonts w:ascii="Times New Roman" w:hAnsi="Times New Roman" w:cs="Times New Roman"/>
        </w:rPr>
        <w:t>II - deixar de utilizar materiais e recursos humanos exigidos para a execução do serviço, ou utilizá-los com qualidade ou quantidade inferior à demandada.</w:t>
      </w:r>
    </w:p>
    <w:p w:rsidR="00B81547" w:rsidRDefault="00E06155" w:rsidP="00B81547">
      <w:pPr>
        <w:pStyle w:val="PargrafodaLista"/>
        <w:numPr>
          <w:ilvl w:val="2"/>
          <w:numId w:val="39"/>
        </w:numPr>
        <w:autoSpaceDE w:val="0"/>
        <w:autoSpaceDN w:val="0"/>
        <w:adjustRightInd w:val="0"/>
        <w:ind w:left="0" w:firstLine="0"/>
        <w:jc w:val="both"/>
        <w:rPr>
          <w:rFonts w:ascii="Times New Roman" w:hAnsi="Times New Roman" w:cs="Times New Roman"/>
        </w:rPr>
      </w:pPr>
      <w:r w:rsidRPr="00B81547">
        <w:rPr>
          <w:rFonts w:ascii="Times New Roman" w:hAnsi="Times New Roman" w:cs="Times New Roman"/>
        </w:rPr>
        <w:t>O descumprimento das obrigações trabalhistas ou a não manutenção das condições de habilitação ensejará o pagamento em juízo dos valores em débito, sem prejuízo das sanções cabíveis.</w:t>
      </w:r>
    </w:p>
    <w:p w:rsidR="00B81547" w:rsidRDefault="00E06155" w:rsidP="00B81547">
      <w:pPr>
        <w:pStyle w:val="PargrafodaLista"/>
        <w:numPr>
          <w:ilvl w:val="2"/>
          <w:numId w:val="39"/>
        </w:numPr>
        <w:autoSpaceDE w:val="0"/>
        <w:autoSpaceDN w:val="0"/>
        <w:adjustRightInd w:val="0"/>
        <w:ind w:left="0" w:firstLine="0"/>
        <w:jc w:val="both"/>
        <w:rPr>
          <w:rFonts w:ascii="Times New Roman" w:hAnsi="Times New Roman" w:cs="Times New Roman"/>
        </w:rPr>
      </w:pPr>
      <w:r w:rsidRPr="00B81547">
        <w:rPr>
          <w:rFonts w:ascii="Times New Roman" w:hAnsi="Times New Roman" w:cs="Times New Roman"/>
        </w:rPr>
        <w:t>Quando houver falha no cumprimento dessas obrigações por parte da contratada a contratante, previamente autorizada, efetuará o desconto na fatura e o pagamento direto dos salários e demais verbas trabalhistas aos trabalhadores, até o momento da regularização, sem prejuízo das sanções cabíveis.</w:t>
      </w:r>
    </w:p>
    <w:p w:rsidR="00B81547" w:rsidRDefault="00E06155" w:rsidP="00B81547">
      <w:pPr>
        <w:pStyle w:val="PargrafodaLista"/>
        <w:numPr>
          <w:ilvl w:val="2"/>
          <w:numId w:val="39"/>
        </w:numPr>
        <w:autoSpaceDE w:val="0"/>
        <w:autoSpaceDN w:val="0"/>
        <w:adjustRightInd w:val="0"/>
        <w:ind w:left="0" w:firstLine="0"/>
        <w:jc w:val="both"/>
        <w:rPr>
          <w:rFonts w:ascii="Times New Roman" w:hAnsi="Times New Roman" w:cs="Times New Roman"/>
        </w:rPr>
      </w:pPr>
      <w:r w:rsidRPr="00B81547">
        <w:rPr>
          <w:rFonts w:ascii="Times New Roman" w:hAnsi="Times New Roman" w:cs="Times New Roman"/>
        </w:rPr>
        <w:t>A critério da contratante, poderá ser utilizado o valor contratualmente devido para cobrir dívidas de responsabilidade da contratada para com ela, relativas a multas que lhe tenham sido aplicadas em decorrência da irregular execução contratual.</w:t>
      </w:r>
    </w:p>
    <w:p w:rsidR="00E06155" w:rsidRPr="00B81547" w:rsidRDefault="00E06155" w:rsidP="00B81547">
      <w:pPr>
        <w:pStyle w:val="PargrafodaLista"/>
        <w:numPr>
          <w:ilvl w:val="2"/>
          <w:numId w:val="39"/>
        </w:numPr>
        <w:autoSpaceDE w:val="0"/>
        <w:autoSpaceDN w:val="0"/>
        <w:adjustRightInd w:val="0"/>
        <w:ind w:left="0" w:firstLine="0"/>
        <w:jc w:val="both"/>
        <w:rPr>
          <w:rFonts w:ascii="Times New Roman" w:hAnsi="Times New Roman" w:cs="Times New Roman"/>
        </w:rPr>
      </w:pPr>
      <w:r w:rsidRPr="00B81547">
        <w:rPr>
          <w:rFonts w:ascii="Times New Roman" w:hAnsi="Times New Roman" w:cs="Times New Roman"/>
        </w:rPr>
        <w:t xml:space="preserve">Quando da ocorrência de eventuais atrasos de pagamento provocados exclusivamente pela Administração, o valor devido será acrescido de atualização financeira, e sua apuração se fará desde a data de seu vencimento até a data do efetivo pagamento, em que os juros de mora serão calculados à taxa de 0,5 % (zero vírgula cinco) por cento ao mês e de 6% (seis por cento) ao ano, </w:t>
      </w:r>
      <w:r w:rsidRPr="00B81547">
        <w:rPr>
          <w:rFonts w:ascii="Times New Roman" w:hAnsi="Times New Roman" w:cs="Times New Roman"/>
          <w:i/>
          <w:iCs/>
        </w:rPr>
        <w:t xml:space="preserve">pro rata die </w:t>
      </w:r>
      <w:r w:rsidRPr="00B81547">
        <w:rPr>
          <w:rFonts w:ascii="Times New Roman" w:hAnsi="Times New Roman" w:cs="Times New Roman"/>
        </w:rPr>
        <w:t>e de forma não composta, mediante aplicação da seguinte formula:</w:t>
      </w:r>
    </w:p>
    <w:p w:rsidR="00E06155" w:rsidRPr="00E06155" w:rsidRDefault="00E06155" w:rsidP="00B81547">
      <w:pPr>
        <w:pStyle w:val="PargrafodaLista"/>
        <w:autoSpaceDE w:val="0"/>
        <w:autoSpaceDN w:val="0"/>
        <w:adjustRightInd w:val="0"/>
        <w:ind w:left="660"/>
        <w:jc w:val="both"/>
        <w:rPr>
          <w:rFonts w:ascii="Times New Roman" w:hAnsi="Times New Roman" w:cs="Times New Roman"/>
        </w:rPr>
      </w:pPr>
      <w:r w:rsidRPr="00E06155">
        <w:rPr>
          <w:rFonts w:ascii="Times New Roman" w:hAnsi="Times New Roman" w:cs="Times New Roman"/>
        </w:rPr>
        <w:t>EM = VP x N x I, onde:</w:t>
      </w:r>
    </w:p>
    <w:p w:rsidR="00E06155" w:rsidRPr="00E06155" w:rsidRDefault="00E06155" w:rsidP="00B81547">
      <w:pPr>
        <w:pStyle w:val="PargrafodaLista"/>
        <w:autoSpaceDE w:val="0"/>
        <w:autoSpaceDN w:val="0"/>
        <w:adjustRightInd w:val="0"/>
        <w:ind w:left="660"/>
        <w:jc w:val="both"/>
        <w:rPr>
          <w:rFonts w:ascii="Times New Roman" w:hAnsi="Times New Roman" w:cs="Times New Roman"/>
        </w:rPr>
      </w:pPr>
      <w:r w:rsidRPr="00E06155">
        <w:rPr>
          <w:rFonts w:ascii="Times New Roman" w:hAnsi="Times New Roman" w:cs="Times New Roman"/>
        </w:rPr>
        <w:t>EM = Encargos moratórios</w:t>
      </w:r>
    </w:p>
    <w:p w:rsidR="00E06155" w:rsidRPr="00E06155" w:rsidRDefault="00E06155" w:rsidP="00B81547">
      <w:pPr>
        <w:pStyle w:val="PargrafodaLista"/>
        <w:autoSpaceDE w:val="0"/>
        <w:autoSpaceDN w:val="0"/>
        <w:adjustRightInd w:val="0"/>
        <w:ind w:left="660"/>
        <w:jc w:val="both"/>
        <w:rPr>
          <w:rFonts w:ascii="Times New Roman" w:hAnsi="Times New Roman" w:cs="Times New Roman"/>
        </w:rPr>
      </w:pPr>
      <w:r w:rsidRPr="00E06155">
        <w:rPr>
          <w:rFonts w:ascii="Times New Roman" w:hAnsi="Times New Roman" w:cs="Times New Roman"/>
        </w:rPr>
        <w:t>VP = Valor da parcela em atraso</w:t>
      </w:r>
    </w:p>
    <w:p w:rsidR="00E06155" w:rsidRPr="00E06155" w:rsidRDefault="00E06155" w:rsidP="00B81547">
      <w:pPr>
        <w:pStyle w:val="PargrafodaLista"/>
        <w:autoSpaceDE w:val="0"/>
        <w:autoSpaceDN w:val="0"/>
        <w:adjustRightInd w:val="0"/>
        <w:ind w:left="660"/>
        <w:jc w:val="both"/>
        <w:rPr>
          <w:rFonts w:ascii="Times New Roman" w:hAnsi="Times New Roman" w:cs="Times New Roman"/>
        </w:rPr>
      </w:pPr>
      <w:r w:rsidRPr="00E06155">
        <w:rPr>
          <w:rFonts w:ascii="Times New Roman" w:hAnsi="Times New Roman" w:cs="Times New Roman"/>
        </w:rPr>
        <w:t>N = Número de dias entre a data prevista para o pagamento e a do efetivo pagamento</w:t>
      </w:r>
    </w:p>
    <w:p w:rsidR="00E06155" w:rsidRPr="00E06155" w:rsidRDefault="00E06155" w:rsidP="00B81547">
      <w:pPr>
        <w:pStyle w:val="PargrafodaLista"/>
        <w:autoSpaceDE w:val="0"/>
        <w:autoSpaceDN w:val="0"/>
        <w:adjustRightInd w:val="0"/>
        <w:ind w:left="660"/>
        <w:jc w:val="both"/>
        <w:rPr>
          <w:rFonts w:ascii="Times New Roman" w:hAnsi="Times New Roman" w:cs="Times New Roman"/>
        </w:rPr>
      </w:pPr>
      <w:r w:rsidRPr="00E06155">
        <w:rPr>
          <w:rFonts w:ascii="Times New Roman" w:hAnsi="Times New Roman" w:cs="Times New Roman"/>
        </w:rPr>
        <w:t>I = (TX/100) / 365 = Índice de atualização financeira = [(6/100)/365] = 0,00016438</w:t>
      </w:r>
    </w:p>
    <w:p w:rsidR="00E06155" w:rsidRPr="00E06155" w:rsidRDefault="00E06155" w:rsidP="00B81547">
      <w:pPr>
        <w:pStyle w:val="PargrafodaLista"/>
        <w:autoSpaceDE w:val="0"/>
        <w:autoSpaceDN w:val="0"/>
        <w:adjustRightInd w:val="0"/>
        <w:ind w:left="660"/>
        <w:jc w:val="both"/>
        <w:rPr>
          <w:rFonts w:ascii="Times New Roman" w:hAnsi="Times New Roman" w:cs="Times New Roman"/>
        </w:rPr>
      </w:pPr>
      <w:r w:rsidRPr="00E06155">
        <w:rPr>
          <w:rFonts w:ascii="Times New Roman" w:hAnsi="Times New Roman" w:cs="Times New Roman"/>
        </w:rPr>
        <w:t>TX = Percentual da taxa de juros de mora anual = 6% (seis por cento)</w:t>
      </w:r>
    </w:p>
    <w:p w:rsidR="00E06155" w:rsidRDefault="00E06155" w:rsidP="00B81547">
      <w:pPr>
        <w:pStyle w:val="PargrafodaLista"/>
        <w:spacing w:after="120" w:line="276" w:lineRule="auto"/>
        <w:ind w:left="660" w:right="-17"/>
        <w:jc w:val="both"/>
        <w:rPr>
          <w:rFonts w:ascii="Times New Roman" w:hAnsi="Times New Roman" w:cs="Times New Roman"/>
          <w:b/>
        </w:rPr>
      </w:pPr>
    </w:p>
    <w:p w:rsidR="00B3692F" w:rsidRDefault="00B3692F" w:rsidP="00B81547">
      <w:pPr>
        <w:pStyle w:val="PargrafodaLista"/>
        <w:spacing w:after="120" w:line="276" w:lineRule="auto"/>
        <w:ind w:left="660" w:right="-17"/>
        <w:jc w:val="both"/>
        <w:rPr>
          <w:rFonts w:ascii="Times New Roman" w:hAnsi="Times New Roman" w:cs="Times New Roman"/>
          <w:b/>
        </w:rPr>
      </w:pPr>
    </w:p>
    <w:p w:rsidR="00DB206B" w:rsidRPr="001E1269" w:rsidRDefault="00DB206B" w:rsidP="00C3784A">
      <w:pPr>
        <w:pStyle w:val="PargrafodaLista"/>
        <w:numPr>
          <w:ilvl w:val="0"/>
          <w:numId w:val="39"/>
        </w:numPr>
        <w:spacing w:after="120" w:line="276" w:lineRule="auto"/>
        <w:ind w:right="-17"/>
        <w:jc w:val="both"/>
        <w:rPr>
          <w:rFonts w:ascii="Times New Roman" w:hAnsi="Times New Roman" w:cs="Times New Roman"/>
          <w:b/>
        </w:rPr>
      </w:pPr>
      <w:r w:rsidRPr="001E1269">
        <w:rPr>
          <w:rFonts w:ascii="Times New Roman" w:hAnsi="Times New Roman" w:cs="Times New Roman"/>
          <w:b/>
        </w:rPr>
        <w:t>DAS SANÇÕES ADMINISTRATIVAS</w:t>
      </w:r>
    </w:p>
    <w:p w:rsidR="00BE3B31" w:rsidRPr="001F76A8" w:rsidRDefault="00A52DA8" w:rsidP="001F76A8">
      <w:pPr>
        <w:pStyle w:val="PargrafodaLista"/>
        <w:numPr>
          <w:ilvl w:val="1"/>
          <w:numId w:val="40"/>
        </w:numPr>
        <w:spacing w:before="120" w:after="120" w:line="276" w:lineRule="auto"/>
        <w:ind w:left="0" w:firstLine="0"/>
        <w:jc w:val="both"/>
        <w:rPr>
          <w:rFonts w:ascii="Times New Roman" w:hAnsi="Times New Roman" w:cs="Times New Roman"/>
        </w:rPr>
      </w:pPr>
      <w:r w:rsidRPr="001F76A8">
        <w:rPr>
          <w:rFonts w:ascii="Times New Roman" w:hAnsi="Times New Roman" w:cs="Times New Roman"/>
        </w:rPr>
        <w:t>Com fundamento no art. 7º da Lei n° 10.520/2 002, ficará impedida de licitar e contratar com a União e será descredenciada no SICAF e no cadastro de fornecedores do contratante, pelo prazo de até 05(cinco) anos, garantida a ampla defesa, sem prejuízo das multas previstas neste contrato e demais cominações legais a contratada que:</w:t>
      </w:r>
    </w:p>
    <w:p w:rsidR="001F76A8" w:rsidRPr="001F76A8" w:rsidRDefault="00BE3B31" w:rsidP="001F76A8">
      <w:pPr>
        <w:pStyle w:val="PargrafodaLista"/>
        <w:numPr>
          <w:ilvl w:val="2"/>
          <w:numId w:val="40"/>
        </w:numPr>
        <w:spacing w:before="120" w:after="120" w:line="276" w:lineRule="auto"/>
        <w:ind w:hanging="11"/>
        <w:jc w:val="both"/>
        <w:rPr>
          <w:rFonts w:ascii="Times New Roman" w:hAnsi="Times New Roman" w:cs="Times New Roman"/>
        </w:rPr>
      </w:pPr>
      <w:r w:rsidRPr="001F76A8">
        <w:rPr>
          <w:rFonts w:ascii="Times New Roman" w:hAnsi="Times New Roman" w:cs="Times New Roman"/>
        </w:rPr>
        <w:t>A</w:t>
      </w:r>
      <w:r w:rsidR="00A52DA8" w:rsidRPr="001F76A8">
        <w:rPr>
          <w:rFonts w:ascii="Times New Roman" w:hAnsi="Times New Roman" w:cs="Times New Roman"/>
        </w:rPr>
        <w:t>presentar documentação falsa;</w:t>
      </w:r>
    </w:p>
    <w:p w:rsidR="001F76A8" w:rsidRPr="001F76A8" w:rsidRDefault="00BE3B31" w:rsidP="001F76A8">
      <w:pPr>
        <w:pStyle w:val="PargrafodaLista"/>
        <w:numPr>
          <w:ilvl w:val="2"/>
          <w:numId w:val="40"/>
        </w:numPr>
        <w:spacing w:before="120" w:after="120" w:line="276" w:lineRule="auto"/>
        <w:ind w:hanging="11"/>
        <w:jc w:val="both"/>
        <w:rPr>
          <w:rFonts w:ascii="Times New Roman" w:hAnsi="Times New Roman" w:cs="Times New Roman"/>
          <w:i/>
        </w:rPr>
      </w:pPr>
      <w:r w:rsidRPr="001F76A8">
        <w:rPr>
          <w:rFonts w:ascii="Times New Roman" w:hAnsi="Times New Roman" w:cs="Times New Roman"/>
        </w:rPr>
        <w:t>E</w:t>
      </w:r>
      <w:r w:rsidR="00A52DA8" w:rsidRPr="001F76A8">
        <w:rPr>
          <w:rFonts w:ascii="Times New Roman" w:hAnsi="Times New Roman" w:cs="Times New Roman"/>
        </w:rPr>
        <w:t>nsejar o retardamento da execução do objeto;</w:t>
      </w:r>
    </w:p>
    <w:p w:rsidR="001F76A8" w:rsidRPr="001F76A8" w:rsidRDefault="00BE3B31" w:rsidP="001F76A8">
      <w:pPr>
        <w:pStyle w:val="PargrafodaLista"/>
        <w:numPr>
          <w:ilvl w:val="2"/>
          <w:numId w:val="40"/>
        </w:numPr>
        <w:spacing w:before="120" w:after="120" w:line="276" w:lineRule="auto"/>
        <w:ind w:hanging="11"/>
        <w:jc w:val="both"/>
        <w:rPr>
          <w:rFonts w:ascii="Times New Roman" w:hAnsi="Times New Roman" w:cs="Times New Roman"/>
          <w:i/>
        </w:rPr>
      </w:pPr>
      <w:r w:rsidRPr="001F76A8">
        <w:rPr>
          <w:rFonts w:ascii="Times New Roman" w:hAnsi="Times New Roman" w:cs="Times New Roman"/>
        </w:rPr>
        <w:t>F</w:t>
      </w:r>
      <w:r w:rsidR="00A52DA8" w:rsidRPr="001F76A8">
        <w:rPr>
          <w:rFonts w:ascii="Times New Roman" w:hAnsi="Times New Roman" w:cs="Times New Roman"/>
        </w:rPr>
        <w:t>alhar ou fraudar na execução do contrato;</w:t>
      </w:r>
    </w:p>
    <w:p w:rsidR="001F76A8" w:rsidRPr="001F76A8" w:rsidRDefault="00BE3B31" w:rsidP="001F76A8">
      <w:pPr>
        <w:pStyle w:val="PargrafodaLista"/>
        <w:numPr>
          <w:ilvl w:val="2"/>
          <w:numId w:val="40"/>
        </w:numPr>
        <w:spacing w:before="120" w:after="120" w:line="276" w:lineRule="auto"/>
        <w:ind w:hanging="11"/>
        <w:jc w:val="both"/>
        <w:rPr>
          <w:rFonts w:ascii="Times New Roman" w:hAnsi="Times New Roman" w:cs="Times New Roman"/>
          <w:i/>
        </w:rPr>
      </w:pPr>
      <w:r w:rsidRPr="001F76A8">
        <w:rPr>
          <w:rFonts w:ascii="Times New Roman" w:hAnsi="Times New Roman" w:cs="Times New Roman"/>
        </w:rPr>
        <w:t>C</w:t>
      </w:r>
      <w:r w:rsidR="00A52DA8" w:rsidRPr="001F76A8">
        <w:rPr>
          <w:rFonts w:ascii="Times New Roman" w:hAnsi="Times New Roman" w:cs="Times New Roman"/>
        </w:rPr>
        <w:t>omportar-se de modo inidôneo;</w:t>
      </w:r>
    </w:p>
    <w:p w:rsidR="001F76A8" w:rsidRDefault="00BE3B31" w:rsidP="001F76A8">
      <w:pPr>
        <w:pStyle w:val="PargrafodaLista"/>
        <w:numPr>
          <w:ilvl w:val="2"/>
          <w:numId w:val="40"/>
        </w:numPr>
        <w:spacing w:before="120" w:after="120" w:line="276" w:lineRule="auto"/>
        <w:ind w:hanging="11"/>
        <w:jc w:val="both"/>
        <w:rPr>
          <w:rFonts w:ascii="Times New Roman" w:hAnsi="Times New Roman" w:cs="Times New Roman"/>
          <w:i/>
        </w:rPr>
      </w:pPr>
      <w:r w:rsidRPr="001F76A8">
        <w:rPr>
          <w:rFonts w:ascii="Times New Roman" w:hAnsi="Times New Roman" w:cs="Times New Roman"/>
        </w:rPr>
        <w:t>C</w:t>
      </w:r>
      <w:r w:rsidR="00A52DA8" w:rsidRPr="001F76A8">
        <w:rPr>
          <w:rFonts w:ascii="Times New Roman" w:hAnsi="Times New Roman" w:cs="Times New Roman"/>
        </w:rPr>
        <w:t>ometer fraude fiscal</w:t>
      </w:r>
      <w:r w:rsidR="001F76A8">
        <w:rPr>
          <w:rFonts w:ascii="Times New Roman" w:hAnsi="Times New Roman" w:cs="Times New Roman"/>
        </w:rPr>
        <w:t>;</w:t>
      </w:r>
    </w:p>
    <w:p w:rsidR="001F76A8" w:rsidRPr="001F76A8" w:rsidRDefault="0096419E" w:rsidP="0096419E">
      <w:pPr>
        <w:pStyle w:val="PargrafodaLista"/>
        <w:numPr>
          <w:ilvl w:val="1"/>
          <w:numId w:val="40"/>
        </w:numPr>
        <w:spacing w:before="120" w:after="120" w:line="276" w:lineRule="auto"/>
        <w:ind w:left="0" w:firstLine="0"/>
        <w:jc w:val="both"/>
        <w:rPr>
          <w:rFonts w:ascii="Times New Roman" w:hAnsi="Times New Roman" w:cs="Times New Roman"/>
          <w:i/>
        </w:rPr>
      </w:pPr>
      <w:r w:rsidRPr="001F76A8">
        <w:rPr>
          <w:rFonts w:ascii="Times New Roman" w:hAnsi="Times New Roman" w:cs="Times New Roman"/>
        </w:rPr>
        <w:t>Pela inexecução total ou parcial do objeto deste contrato, a Administração contratante pode, garantida a prévia defesa, aplicar à contratada as seguintes sanções:</w:t>
      </w:r>
    </w:p>
    <w:p w:rsidR="001F76A8" w:rsidRPr="001F76A8" w:rsidRDefault="00A52DA8" w:rsidP="001F76A8">
      <w:pPr>
        <w:pStyle w:val="PargrafodaLista"/>
        <w:numPr>
          <w:ilvl w:val="1"/>
          <w:numId w:val="40"/>
        </w:numPr>
        <w:spacing w:before="120" w:after="120" w:line="276" w:lineRule="auto"/>
        <w:ind w:left="0" w:firstLine="0"/>
        <w:jc w:val="both"/>
        <w:rPr>
          <w:rFonts w:ascii="Times New Roman" w:hAnsi="Times New Roman" w:cs="Times New Roman"/>
          <w:i/>
        </w:rPr>
      </w:pPr>
      <w:r w:rsidRPr="001F76A8">
        <w:rPr>
          <w:rFonts w:ascii="Times New Roman" w:hAnsi="Times New Roman" w:cs="Times New Roman"/>
          <w:b/>
          <w:bCs/>
        </w:rPr>
        <w:lastRenderedPageBreak/>
        <w:t>Advertência por escrito</w:t>
      </w:r>
      <w:r w:rsidRPr="001F76A8">
        <w:rPr>
          <w:rFonts w:ascii="Times New Roman" w:hAnsi="Times New Roman" w:cs="Times New Roman"/>
        </w:rPr>
        <w:t>, quando do não cumprimento de quaisquer das obrigações contratuais consideradas faltas leves, assim entendidas aquelas que não acarretam prejuízos significativos à execução do objeto da licitação;</w:t>
      </w:r>
    </w:p>
    <w:p w:rsidR="00A52DA8" w:rsidRPr="001F76A8" w:rsidRDefault="00A52DA8" w:rsidP="001F76A8">
      <w:pPr>
        <w:pStyle w:val="PargrafodaLista"/>
        <w:numPr>
          <w:ilvl w:val="1"/>
          <w:numId w:val="40"/>
        </w:numPr>
        <w:spacing w:before="120" w:after="120" w:line="276" w:lineRule="auto"/>
        <w:ind w:left="0" w:firstLine="0"/>
        <w:jc w:val="both"/>
        <w:rPr>
          <w:rFonts w:ascii="Times New Roman" w:hAnsi="Times New Roman" w:cs="Times New Roman"/>
          <w:i/>
        </w:rPr>
      </w:pPr>
      <w:r w:rsidRPr="001F76A8">
        <w:rPr>
          <w:rFonts w:ascii="Times New Roman" w:hAnsi="Times New Roman" w:cs="Times New Roman"/>
          <w:b/>
          <w:bCs/>
        </w:rPr>
        <w:t>Multa de:</w:t>
      </w:r>
    </w:p>
    <w:p w:rsidR="00A52DA8" w:rsidRPr="00A52DA8" w:rsidRDefault="00A52DA8" w:rsidP="0010322D">
      <w:pPr>
        <w:pStyle w:val="PargrafodaLista"/>
        <w:autoSpaceDE w:val="0"/>
        <w:autoSpaceDN w:val="0"/>
        <w:adjustRightInd w:val="0"/>
        <w:ind w:left="928"/>
        <w:jc w:val="both"/>
        <w:rPr>
          <w:rFonts w:ascii="Times New Roman" w:hAnsi="Times New Roman" w:cs="Times New Roman"/>
        </w:rPr>
      </w:pPr>
      <w:r w:rsidRPr="00A52DA8">
        <w:rPr>
          <w:rFonts w:ascii="Times New Roman" w:hAnsi="Times New Roman" w:cs="Times New Roman"/>
        </w:rPr>
        <w:t>a) 0,5% (cinco décimos por cento) ao dia sobre o valor mensal do contrato em caso de atraso para o início da execução dos serviços, limitada a incidência a 15(quinze) dias. Após o décimo quinto dia de atraso no início da execução e a critério da Administração, poderá ocorrer a não aceitação do objeto, de forma a configurar, nessa hipótese, inexecução total da obrigação assumida, sem prejuízo da rescisão unilateral da avença e demais cominações legais;</w:t>
      </w:r>
    </w:p>
    <w:p w:rsidR="00A52DA8" w:rsidRPr="00A52DA8" w:rsidRDefault="00A52DA8" w:rsidP="0010322D">
      <w:pPr>
        <w:pStyle w:val="PargrafodaLista"/>
        <w:autoSpaceDE w:val="0"/>
        <w:autoSpaceDN w:val="0"/>
        <w:adjustRightInd w:val="0"/>
        <w:ind w:left="928"/>
        <w:jc w:val="both"/>
        <w:rPr>
          <w:rFonts w:ascii="Times New Roman" w:hAnsi="Times New Roman" w:cs="Times New Roman"/>
          <w:b/>
          <w:bCs/>
        </w:rPr>
      </w:pPr>
      <w:r w:rsidRPr="00A52DA8">
        <w:rPr>
          <w:rFonts w:ascii="Times New Roman" w:hAnsi="Times New Roman" w:cs="Times New Roman"/>
        </w:rPr>
        <w:t xml:space="preserve">b) </w:t>
      </w:r>
      <w:r w:rsidR="00173E66">
        <w:rPr>
          <w:rFonts w:ascii="Times New Roman" w:hAnsi="Times New Roman" w:cs="Times New Roman"/>
        </w:rPr>
        <w:t xml:space="preserve"> Até </w:t>
      </w:r>
      <w:r w:rsidRPr="00A52DA8">
        <w:rPr>
          <w:rFonts w:ascii="Times New Roman" w:hAnsi="Times New Roman" w:cs="Times New Roman"/>
        </w:rPr>
        <w:t xml:space="preserve">10% (dez por cento) sobre o valor adjudicado, em caso de atraso na execução do objeto, por período superior ao previsto na alínea “a”, ou de inexecução parcial da obrigação assumida </w:t>
      </w:r>
      <w:r w:rsidRPr="001F76A8">
        <w:rPr>
          <w:rFonts w:ascii="Times New Roman" w:hAnsi="Times New Roman" w:cs="Times New Roman"/>
          <w:bCs/>
        </w:rPr>
        <w:t>ou, ainda, em caso de prestação de serviço por pessoa jurídica contratada como microempresa ou empresa de pequeno porte, utilizando-se falsamente dos benefícios e/ou regime diferenciado estabelecidos na Lei Complementar n° 123/06, sem prejuízo do encaminhamento de representação ao Ministério Público para apuração da eventual prática de crime</w:t>
      </w:r>
      <w:r w:rsidRPr="00A52DA8">
        <w:rPr>
          <w:rFonts w:ascii="Times New Roman" w:hAnsi="Times New Roman" w:cs="Times New Roman"/>
          <w:b/>
          <w:bCs/>
        </w:rPr>
        <w:t>;</w:t>
      </w:r>
    </w:p>
    <w:p w:rsidR="00A52DA8" w:rsidRPr="00A52DA8" w:rsidRDefault="00A52DA8" w:rsidP="0010322D">
      <w:pPr>
        <w:pStyle w:val="PargrafodaLista"/>
        <w:autoSpaceDE w:val="0"/>
        <w:autoSpaceDN w:val="0"/>
        <w:adjustRightInd w:val="0"/>
        <w:ind w:left="928"/>
        <w:jc w:val="both"/>
        <w:rPr>
          <w:rFonts w:ascii="Times New Roman" w:hAnsi="Times New Roman" w:cs="Times New Roman"/>
          <w:b/>
          <w:bCs/>
        </w:rPr>
      </w:pPr>
      <w:r w:rsidRPr="00A52DA8">
        <w:rPr>
          <w:rFonts w:ascii="Times New Roman" w:hAnsi="Times New Roman" w:cs="Times New Roman"/>
        </w:rPr>
        <w:t xml:space="preserve">c) </w:t>
      </w:r>
      <w:r w:rsidR="00173E66">
        <w:rPr>
          <w:rFonts w:ascii="Times New Roman" w:hAnsi="Times New Roman" w:cs="Times New Roman"/>
        </w:rPr>
        <w:t xml:space="preserve">Até </w:t>
      </w:r>
      <w:r w:rsidRPr="00A52DA8">
        <w:rPr>
          <w:rFonts w:ascii="Times New Roman" w:hAnsi="Times New Roman" w:cs="Times New Roman"/>
        </w:rPr>
        <w:t xml:space="preserve">20% (vinte por cento) sobre o valor adjudicado, em caso de inexecução total da obrigação assumida, sem prejuízo da rescisão unilateral do contrato, </w:t>
      </w:r>
      <w:r w:rsidRPr="001F76A8">
        <w:rPr>
          <w:rFonts w:ascii="Times New Roman" w:hAnsi="Times New Roman" w:cs="Times New Roman"/>
          <w:bCs/>
        </w:rPr>
        <w:t>ou, ainda, em caso de participação de pessoa jurídica declarando-se como microempresa ou empresa de pequeno porte, utilizando-se falsamente dos benefícios e/ou regime diferenciado estabelecidos na Lei Complementar n° 123/06, sem prejuízo, além da rescisão unilateral do contrato, do encaminhamento de representação ao Ministério Público para apuração da eventual prática de crime</w:t>
      </w:r>
      <w:r w:rsidRPr="00A52DA8">
        <w:rPr>
          <w:rFonts w:ascii="Times New Roman" w:hAnsi="Times New Roman" w:cs="Times New Roman"/>
          <w:b/>
          <w:bCs/>
        </w:rPr>
        <w:t>;</w:t>
      </w:r>
    </w:p>
    <w:p w:rsidR="00A52DA8" w:rsidRPr="00A52DA8" w:rsidRDefault="00A52DA8" w:rsidP="0010322D">
      <w:pPr>
        <w:pStyle w:val="PargrafodaLista"/>
        <w:autoSpaceDE w:val="0"/>
        <w:autoSpaceDN w:val="0"/>
        <w:adjustRightInd w:val="0"/>
        <w:ind w:left="928"/>
        <w:jc w:val="both"/>
        <w:rPr>
          <w:rFonts w:ascii="Times New Roman" w:hAnsi="Times New Roman" w:cs="Times New Roman"/>
        </w:rPr>
      </w:pPr>
      <w:r w:rsidRPr="00A52DA8">
        <w:rPr>
          <w:rFonts w:ascii="Times New Roman" w:hAnsi="Times New Roman" w:cs="Times New Roman"/>
        </w:rPr>
        <w:t xml:space="preserve">d) 0,1% a 3,2% por dia sobre o valor mensal do contrato, conforme detalhamento constante no item </w:t>
      </w:r>
      <w:r w:rsidR="00C75AB8">
        <w:rPr>
          <w:rFonts w:ascii="Times New Roman" w:hAnsi="Times New Roman" w:cs="Times New Roman"/>
        </w:rPr>
        <w:t>17.3</w:t>
      </w:r>
      <w:r w:rsidRPr="00A52DA8">
        <w:rPr>
          <w:rFonts w:ascii="Times New Roman" w:hAnsi="Times New Roman" w:cs="Times New Roman"/>
        </w:rPr>
        <w:t>, limitado a 20%;</w:t>
      </w:r>
    </w:p>
    <w:p w:rsidR="00A52DA8" w:rsidRPr="00A52DA8" w:rsidRDefault="00A52DA8" w:rsidP="0010322D">
      <w:pPr>
        <w:pStyle w:val="PargrafodaLista"/>
        <w:autoSpaceDE w:val="0"/>
        <w:autoSpaceDN w:val="0"/>
        <w:adjustRightInd w:val="0"/>
        <w:ind w:left="928"/>
        <w:jc w:val="both"/>
        <w:rPr>
          <w:rFonts w:ascii="Times New Roman" w:hAnsi="Times New Roman" w:cs="Times New Roman"/>
          <w:b/>
          <w:bCs/>
        </w:rPr>
      </w:pPr>
      <w:r w:rsidRPr="001F76A8">
        <w:rPr>
          <w:rFonts w:ascii="Times New Roman" w:hAnsi="Times New Roman" w:cs="Times New Roman"/>
          <w:bCs/>
        </w:rPr>
        <w:t>e) 1% sobre o valor da garantia, por dia de atraso na entrega da mesma, limitada a incidência a 15(quinze) dias. Após o décimo quinto dia de atraso na entrega da mesma, e a critério da Administração, poderá ocorrer a aplicação das alíneas b ou c acima previstas</w:t>
      </w:r>
      <w:r w:rsidRPr="00A52DA8">
        <w:rPr>
          <w:rFonts w:ascii="Times New Roman" w:hAnsi="Times New Roman" w:cs="Times New Roman"/>
          <w:b/>
          <w:bCs/>
        </w:rPr>
        <w:t>;</w:t>
      </w:r>
    </w:p>
    <w:p w:rsidR="001F76A8" w:rsidRDefault="00A52DA8" w:rsidP="001F76A8">
      <w:pPr>
        <w:pStyle w:val="PargrafodaLista"/>
        <w:numPr>
          <w:ilvl w:val="1"/>
          <w:numId w:val="40"/>
        </w:numPr>
        <w:autoSpaceDE w:val="0"/>
        <w:autoSpaceDN w:val="0"/>
        <w:adjustRightInd w:val="0"/>
        <w:ind w:left="0" w:firstLine="0"/>
        <w:jc w:val="both"/>
        <w:rPr>
          <w:rFonts w:ascii="Times New Roman" w:hAnsi="Times New Roman" w:cs="Times New Roman"/>
        </w:rPr>
      </w:pPr>
      <w:r w:rsidRPr="0096419E">
        <w:rPr>
          <w:rFonts w:ascii="Times New Roman" w:hAnsi="Times New Roman" w:cs="Times New Roman"/>
          <w:b/>
          <w:bCs/>
        </w:rPr>
        <w:t xml:space="preserve">Suspensão temporária </w:t>
      </w:r>
      <w:r w:rsidRPr="0096419E">
        <w:rPr>
          <w:rFonts w:ascii="Times New Roman" w:hAnsi="Times New Roman" w:cs="Times New Roman"/>
        </w:rPr>
        <w:t>de participação em licitação e impedimento de contratar com a Administração, por prazo não superior a 2 (dois) anos.</w:t>
      </w:r>
    </w:p>
    <w:p w:rsidR="0010322D" w:rsidRPr="001F76A8" w:rsidRDefault="00A52DA8" w:rsidP="001F76A8">
      <w:pPr>
        <w:pStyle w:val="PargrafodaLista"/>
        <w:numPr>
          <w:ilvl w:val="1"/>
          <w:numId w:val="40"/>
        </w:numPr>
        <w:autoSpaceDE w:val="0"/>
        <w:autoSpaceDN w:val="0"/>
        <w:adjustRightInd w:val="0"/>
        <w:ind w:left="0" w:firstLine="0"/>
        <w:jc w:val="both"/>
        <w:rPr>
          <w:rFonts w:ascii="Times New Roman" w:hAnsi="Times New Roman" w:cs="Times New Roman"/>
        </w:rPr>
      </w:pPr>
      <w:r w:rsidRPr="001F76A8">
        <w:rPr>
          <w:rFonts w:ascii="Times New Roman" w:hAnsi="Times New Roman" w:cs="Times New Roman"/>
          <w:b/>
          <w:bCs/>
        </w:rPr>
        <w:t xml:space="preserve">Declaração de inidoneidade </w:t>
      </w:r>
      <w:r w:rsidRPr="001F76A8">
        <w:rPr>
          <w:rFonts w:ascii="Times New Roman" w:hAnsi="Times New Roman" w:cs="Times New Roman"/>
        </w:rPr>
        <w:t>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no item anterior.</w:t>
      </w:r>
    </w:p>
    <w:p w:rsidR="0010322D" w:rsidRDefault="00A52DA8" w:rsidP="001F76A8">
      <w:pPr>
        <w:pStyle w:val="PargrafodaLista"/>
        <w:numPr>
          <w:ilvl w:val="1"/>
          <w:numId w:val="40"/>
        </w:numPr>
        <w:autoSpaceDE w:val="0"/>
        <w:autoSpaceDN w:val="0"/>
        <w:adjustRightInd w:val="0"/>
        <w:ind w:left="0" w:firstLine="0"/>
        <w:jc w:val="both"/>
        <w:rPr>
          <w:rFonts w:ascii="Times New Roman" w:hAnsi="Times New Roman" w:cs="Times New Roman"/>
        </w:rPr>
      </w:pPr>
      <w:r w:rsidRPr="0010322D">
        <w:rPr>
          <w:rFonts w:ascii="Times New Roman" w:hAnsi="Times New Roman" w:cs="Times New Roman"/>
        </w:rPr>
        <w:t>As sanções de advertência, suspensão temporária e impedimento para licitar e contratar com a União poderão ser aplicadas à contratada juntamente com as de multa, descontando-a dos pagamentos a serem efetuados.</w:t>
      </w:r>
    </w:p>
    <w:p w:rsidR="00A52DA8" w:rsidRPr="0010322D" w:rsidRDefault="00A52DA8" w:rsidP="001F76A8">
      <w:pPr>
        <w:pStyle w:val="PargrafodaLista"/>
        <w:numPr>
          <w:ilvl w:val="1"/>
          <w:numId w:val="40"/>
        </w:numPr>
        <w:autoSpaceDE w:val="0"/>
        <w:autoSpaceDN w:val="0"/>
        <w:adjustRightInd w:val="0"/>
        <w:ind w:left="0" w:firstLine="0"/>
        <w:jc w:val="both"/>
        <w:rPr>
          <w:rFonts w:ascii="Times New Roman" w:hAnsi="Times New Roman" w:cs="Times New Roman"/>
        </w:rPr>
      </w:pPr>
      <w:r w:rsidRPr="0010322D">
        <w:rPr>
          <w:rFonts w:ascii="Times New Roman" w:hAnsi="Times New Roman" w:cs="Times New Roman"/>
        </w:rPr>
        <w:t xml:space="preserve">Para efeito de aplicação de multas descritas na alínea “d” do subitem </w:t>
      </w:r>
      <w:r w:rsidR="001F76A8">
        <w:rPr>
          <w:rFonts w:ascii="Times New Roman" w:hAnsi="Times New Roman" w:cs="Times New Roman"/>
        </w:rPr>
        <w:t>18.4</w:t>
      </w:r>
      <w:r w:rsidRPr="0010322D">
        <w:rPr>
          <w:rFonts w:ascii="Times New Roman" w:hAnsi="Times New Roman" w:cs="Times New Roman"/>
        </w:rPr>
        <w:t>, às infrações são atribuídos graus, de acordo com as tabelas 1 e 2:</w:t>
      </w:r>
    </w:p>
    <w:p w:rsidR="00B3692F" w:rsidRDefault="00B3692F" w:rsidP="0010322D">
      <w:pPr>
        <w:pStyle w:val="PargrafodaLista"/>
        <w:autoSpaceDE w:val="0"/>
        <w:autoSpaceDN w:val="0"/>
        <w:adjustRightInd w:val="0"/>
        <w:ind w:left="928"/>
        <w:jc w:val="both"/>
        <w:rPr>
          <w:rFonts w:ascii="Times New Roman" w:hAnsi="Times New Roman" w:cs="Times New Roman"/>
          <w:b/>
          <w:bCs/>
        </w:rPr>
      </w:pPr>
    </w:p>
    <w:p w:rsidR="00B3692F" w:rsidRDefault="00B3692F" w:rsidP="0010322D">
      <w:pPr>
        <w:pStyle w:val="PargrafodaLista"/>
        <w:autoSpaceDE w:val="0"/>
        <w:autoSpaceDN w:val="0"/>
        <w:adjustRightInd w:val="0"/>
        <w:ind w:left="928"/>
        <w:jc w:val="both"/>
        <w:rPr>
          <w:rFonts w:ascii="Times New Roman" w:hAnsi="Times New Roman" w:cs="Times New Roman"/>
          <w:b/>
          <w:bCs/>
        </w:rPr>
      </w:pPr>
    </w:p>
    <w:p w:rsidR="00A52DA8" w:rsidRPr="00A52DA8" w:rsidRDefault="00A52DA8" w:rsidP="0010322D">
      <w:pPr>
        <w:pStyle w:val="PargrafodaLista"/>
        <w:autoSpaceDE w:val="0"/>
        <w:autoSpaceDN w:val="0"/>
        <w:adjustRightInd w:val="0"/>
        <w:ind w:left="928"/>
        <w:jc w:val="both"/>
        <w:rPr>
          <w:rFonts w:ascii="Times New Roman" w:hAnsi="Times New Roman" w:cs="Times New Roman"/>
          <w:b/>
          <w:bCs/>
        </w:rPr>
      </w:pPr>
      <w:r w:rsidRPr="00A52DA8">
        <w:rPr>
          <w:rFonts w:ascii="Times New Roman" w:hAnsi="Times New Roman" w:cs="Times New Roman"/>
          <w:b/>
          <w:bCs/>
        </w:rPr>
        <w:lastRenderedPageBreak/>
        <w:t>Tabela 1</w:t>
      </w:r>
    </w:p>
    <w:p w:rsidR="00A52DA8" w:rsidRPr="00A52DA8" w:rsidRDefault="00A52DA8" w:rsidP="0010322D">
      <w:pPr>
        <w:pStyle w:val="PargrafodaLista"/>
        <w:autoSpaceDE w:val="0"/>
        <w:autoSpaceDN w:val="0"/>
        <w:adjustRightInd w:val="0"/>
        <w:ind w:left="928"/>
        <w:jc w:val="both"/>
        <w:rPr>
          <w:rFonts w:ascii="Times New Roman" w:hAnsi="Times New Roman" w:cs="Times New Roman"/>
          <w:b/>
          <w:bCs/>
        </w:rPr>
      </w:pPr>
      <w:r w:rsidRPr="00A52DA8">
        <w:rPr>
          <w:rFonts w:ascii="Times New Roman" w:hAnsi="Times New Roman" w:cs="Times New Roman"/>
          <w:b/>
          <w:bCs/>
        </w:rPr>
        <w:t>GRAU CORRESPONDÊNCIA</w:t>
      </w:r>
    </w:p>
    <w:p w:rsidR="00A52DA8" w:rsidRPr="00A52DA8" w:rsidRDefault="00A52DA8" w:rsidP="0010322D">
      <w:pPr>
        <w:pStyle w:val="PargrafodaLista"/>
        <w:autoSpaceDE w:val="0"/>
        <w:autoSpaceDN w:val="0"/>
        <w:adjustRightInd w:val="0"/>
        <w:ind w:left="928"/>
        <w:jc w:val="both"/>
        <w:rPr>
          <w:rFonts w:ascii="Times New Roman" w:hAnsi="Times New Roman" w:cs="Times New Roman"/>
        </w:rPr>
      </w:pPr>
      <w:r w:rsidRPr="00A52DA8">
        <w:rPr>
          <w:rFonts w:ascii="Times New Roman" w:hAnsi="Times New Roman" w:cs="Times New Roman"/>
        </w:rPr>
        <w:t>1 0,1% dia sobre o valor mensal do contrato</w:t>
      </w:r>
    </w:p>
    <w:p w:rsidR="00A52DA8" w:rsidRPr="00A52DA8" w:rsidRDefault="00A52DA8" w:rsidP="0010322D">
      <w:pPr>
        <w:pStyle w:val="PargrafodaLista"/>
        <w:autoSpaceDE w:val="0"/>
        <w:autoSpaceDN w:val="0"/>
        <w:adjustRightInd w:val="0"/>
        <w:ind w:left="928"/>
        <w:jc w:val="both"/>
        <w:rPr>
          <w:rFonts w:ascii="Times New Roman" w:hAnsi="Times New Roman" w:cs="Times New Roman"/>
        </w:rPr>
      </w:pPr>
      <w:r w:rsidRPr="00A52DA8">
        <w:rPr>
          <w:rFonts w:ascii="Times New Roman" w:hAnsi="Times New Roman" w:cs="Times New Roman"/>
        </w:rPr>
        <w:t>2 0,2% dia sobre o valor mensal do contrato</w:t>
      </w:r>
    </w:p>
    <w:p w:rsidR="00A52DA8" w:rsidRPr="00A52DA8" w:rsidRDefault="00A52DA8" w:rsidP="0010322D">
      <w:pPr>
        <w:pStyle w:val="PargrafodaLista"/>
        <w:autoSpaceDE w:val="0"/>
        <w:autoSpaceDN w:val="0"/>
        <w:adjustRightInd w:val="0"/>
        <w:ind w:left="928"/>
        <w:jc w:val="both"/>
        <w:rPr>
          <w:rFonts w:ascii="Times New Roman" w:hAnsi="Times New Roman" w:cs="Times New Roman"/>
        </w:rPr>
      </w:pPr>
      <w:r w:rsidRPr="00A52DA8">
        <w:rPr>
          <w:rFonts w:ascii="Times New Roman" w:hAnsi="Times New Roman" w:cs="Times New Roman"/>
        </w:rPr>
        <w:t>3 0,4% dia sobre o valor mensal do contrato</w:t>
      </w:r>
    </w:p>
    <w:p w:rsidR="00A52DA8" w:rsidRPr="00A52DA8" w:rsidRDefault="00A52DA8" w:rsidP="0010322D">
      <w:pPr>
        <w:pStyle w:val="PargrafodaLista"/>
        <w:autoSpaceDE w:val="0"/>
        <w:autoSpaceDN w:val="0"/>
        <w:adjustRightInd w:val="0"/>
        <w:ind w:left="928"/>
        <w:jc w:val="both"/>
        <w:rPr>
          <w:rFonts w:ascii="Times New Roman" w:hAnsi="Times New Roman" w:cs="Times New Roman"/>
        </w:rPr>
      </w:pPr>
      <w:r w:rsidRPr="00A52DA8">
        <w:rPr>
          <w:rFonts w:ascii="Times New Roman" w:hAnsi="Times New Roman" w:cs="Times New Roman"/>
        </w:rPr>
        <w:t>4 1,6% dia sobre o valor mensal do contrato</w:t>
      </w:r>
    </w:p>
    <w:p w:rsidR="00A52DA8" w:rsidRPr="00A52DA8" w:rsidRDefault="00A52DA8" w:rsidP="0010322D">
      <w:pPr>
        <w:pStyle w:val="PargrafodaLista"/>
        <w:autoSpaceDE w:val="0"/>
        <w:autoSpaceDN w:val="0"/>
        <w:adjustRightInd w:val="0"/>
        <w:ind w:left="928"/>
        <w:jc w:val="both"/>
        <w:rPr>
          <w:rFonts w:ascii="Times New Roman" w:hAnsi="Times New Roman" w:cs="Times New Roman"/>
        </w:rPr>
      </w:pPr>
      <w:r w:rsidRPr="00A52DA8">
        <w:rPr>
          <w:rFonts w:ascii="Times New Roman" w:hAnsi="Times New Roman" w:cs="Times New Roman"/>
        </w:rPr>
        <w:t>5 3,2% dia sobre o valor mensal do contrato</w:t>
      </w:r>
    </w:p>
    <w:p w:rsidR="00B3692F" w:rsidRDefault="00B3692F" w:rsidP="0010322D">
      <w:pPr>
        <w:pStyle w:val="PargrafodaLista"/>
        <w:autoSpaceDE w:val="0"/>
        <w:autoSpaceDN w:val="0"/>
        <w:adjustRightInd w:val="0"/>
        <w:ind w:left="928"/>
        <w:jc w:val="both"/>
        <w:rPr>
          <w:rFonts w:ascii="Times New Roman" w:hAnsi="Times New Roman" w:cs="Times New Roman"/>
          <w:b/>
          <w:bCs/>
        </w:rPr>
      </w:pPr>
    </w:p>
    <w:p w:rsidR="00B3692F" w:rsidRDefault="00B3692F" w:rsidP="0010322D">
      <w:pPr>
        <w:pStyle w:val="PargrafodaLista"/>
        <w:autoSpaceDE w:val="0"/>
        <w:autoSpaceDN w:val="0"/>
        <w:adjustRightInd w:val="0"/>
        <w:ind w:left="928"/>
        <w:jc w:val="both"/>
        <w:rPr>
          <w:rFonts w:ascii="Times New Roman" w:hAnsi="Times New Roman" w:cs="Times New Roman"/>
          <w:b/>
          <w:bCs/>
        </w:rPr>
      </w:pPr>
    </w:p>
    <w:p w:rsidR="00A52DA8" w:rsidRPr="00A52DA8" w:rsidRDefault="00A52DA8" w:rsidP="0010322D">
      <w:pPr>
        <w:pStyle w:val="PargrafodaLista"/>
        <w:autoSpaceDE w:val="0"/>
        <w:autoSpaceDN w:val="0"/>
        <w:adjustRightInd w:val="0"/>
        <w:ind w:left="928"/>
        <w:jc w:val="both"/>
        <w:rPr>
          <w:rFonts w:ascii="Times New Roman" w:hAnsi="Times New Roman" w:cs="Times New Roman"/>
          <w:b/>
          <w:bCs/>
        </w:rPr>
      </w:pPr>
      <w:r w:rsidRPr="00A52DA8">
        <w:rPr>
          <w:rFonts w:ascii="Times New Roman" w:hAnsi="Times New Roman" w:cs="Times New Roman"/>
          <w:b/>
          <w:bCs/>
        </w:rPr>
        <w:t>Tabela 2</w:t>
      </w:r>
    </w:p>
    <w:p w:rsidR="00A52DA8" w:rsidRPr="00A52DA8" w:rsidRDefault="00A52DA8" w:rsidP="0010322D">
      <w:pPr>
        <w:pStyle w:val="PargrafodaLista"/>
        <w:autoSpaceDE w:val="0"/>
        <w:autoSpaceDN w:val="0"/>
        <w:adjustRightInd w:val="0"/>
        <w:ind w:left="928"/>
        <w:jc w:val="both"/>
        <w:rPr>
          <w:rFonts w:ascii="Times New Roman" w:hAnsi="Times New Roman" w:cs="Times New Roman"/>
          <w:b/>
          <w:bCs/>
        </w:rPr>
      </w:pPr>
      <w:r w:rsidRPr="00A52DA8">
        <w:rPr>
          <w:rFonts w:ascii="Times New Roman" w:hAnsi="Times New Roman" w:cs="Times New Roman"/>
          <w:b/>
          <w:bCs/>
        </w:rPr>
        <w:t>I N F R A Ç Ã O</w:t>
      </w:r>
    </w:p>
    <w:p w:rsidR="00A52DA8" w:rsidRPr="0010322D" w:rsidRDefault="00A52DA8" w:rsidP="0010322D">
      <w:pPr>
        <w:autoSpaceDE w:val="0"/>
        <w:autoSpaceDN w:val="0"/>
        <w:adjustRightInd w:val="0"/>
        <w:jc w:val="both"/>
        <w:rPr>
          <w:rFonts w:ascii="Times New Roman" w:hAnsi="Times New Roman" w:cs="Times New Roman"/>
          <w:b/>
          <w:bCs/>
        </w:rPr>
      </w:pPr>
      <w:r w:rsidRPr="0010322D">
        <w:rPr>
          <w:rFonts w:ascii="Times New Roman" w:hAnsi="Times New Roman" w:cs="Times New Roman"/>
          <w:b/>
          <w:bCs/>
        </w:rPr>
        <w:t>ITEM DESCRIÇÃO GRAU</w:t>
      </w:r>
    </w:p>
    <w:p w:rsidR="00A52DA8" w:rsidRPr="0010322D" w:rsidRDefault="00A52DA8" w:rsidP="0010322D">
      <w:pPr>
        <w:autoSpaceDE w:val="0"/>
        <w:autoSpaceDN w:val="0"/>
        <w:adjustRightInd w:val="0"/>
        <w:jc w:val="both"/>
        <w:rPr>
          <w:rFonts w:ascii="Times New Roman" w:hAnsi="Times New Roman" w:cs="Times New Roman"/>
        </w:rPr>
      </w:pPr>
      <w:r w:rsidRPr="0010322D">
        <w:rPr>
          <w:rFonts w:ascii="Times New Roman" w:hAnsi="Times New Roman" w:cs="Times New Roman"/>
        </w:rPr>
        <w:t>1 Permitir situação que crie a possibilidade de causar dano físico, lesão corporal ou consequências letais, por ocorrência;</w:t>
      </w:r>
    </w:p>
    <w:p w:rsidR="00A52DA8" w:rsidRPr="0010322D" w:rsidRDefault="00A52DA8" w:rsidP="0010322D">
      <w:pPr>
        <w:autoSpaceDE w:val="0"/>
        <w:autoSpaceDN w:val="0"/>
        <w:adjustRightInd w:val="0"/>
        <w:jc w:val="both"/>
        <w:rPr>
          <w:rFonts w:ascii="Times New Roman" w:hAnsi="Times New Roman" w:cs="Times New Roman"/>
        </w:rPr>
      </w:pPr>
    </w:p>
    <w:p w:rsidR="00A52DA8" w:rsidRPr="0010322D" w:rsidRDefault="00A52DA8" w:rsidP="0010322D">
      <w:pPr>
        <w:autoSpaceDE w:val="0"/>
        <w:autoSpaceDN w:val="0"/>
        <w:adjustRightInd w:val="0"/>
        <w:jc w:val="both"/>
        <w:rPr>
          <w:rFonts w:ascii="Times New Roman" w:hAnsi="Times New Roman" w:cs="Times New Roman"/>
        </w:rPr>
      </w:pPr>
      <w:r w:rsidRPr="0010322D">
        <w:rPr>
          <w:rFonts w:ascii="Times New Roman" w:hAnsi="Times New Roman" w:cs="Times New Roman"/>
        </w:rPr>
        <w:t>2 Suspender ou interromper, salvo motivo de força maior ou caso fortuito, os serviços contratuais por dia e por unidade de atendimento;</w:t>
      </w:r>
    </w:p>
    <w:p w:rsidR="00A52DA8" w:rsidRPr="0010322D" w:rsidRDefault="00A52DA8" w:rsidP="0010322D">
      <w:pPr>
        <w:autoSpaceDE w:val="0"/>
        <w:autoSpaceDN w:val="0"/>
        <w:adjustRightInd w:val="0"/>
        <w:jc w:val="both"/>
        <w:rPr>
          <w:rFonts w:ascii="Times New Roman" w:hAnsi="Times New Roman" w:cs="Times New Roman"/>
        </w:rPr>
      </w:pPr>
    </w:p>
    <w:p w:rsidR="00A52DA8" w:rsidRPr="0010322D" w:rsidRDefault="00A52DA8" w:rsidP="0010322D">
      <w:pPr>
        <w:autoSpaceDE w:val="0"/>
        <w:autoSpaceDN w:val="0"/>
        <w:adjustRightInd w:val="0"/>
        <w:jc w:val="both"/>
        <w:rPr>
          <w:rFonts w:ascii="Times New Roman" w:hAnsi="Times New Roman" w:cs="Times New Roman"/>
        </w:rPr>
      </w:pPr>
      <w:r w:rsidRPr="0010322D">
        <w:rPr>
          <w:rFonts w:ascii="Times New Roman" w:hAnsi="Times New Roman" w:cs="Times New Roman"/>
        </w:rPr>
        <w:t>3 Manter funcionário sem qualificação para executar os serviços contratados, por empregado e por dia;</w:t>
      </w:r>
    </w:p>
    <w:p w:rsidR="00A52DA8" w:rsidRPr="0010322D" w:rsidRDefault="00A52DA8" w:rsidP="0010322D">
      <w:pPr>
        <w:autoSpaceDE w:val="0"/>
        <w:autoSpaceDN w:val="0"/>
        <w:adjustRightInd w:val="0"/>
        <w:jc w:val="both"/>
        <w:rPr>
          <w:rFonts w:ascii="Times New Roman" w:hAnsi="Times New Roman" w:cs="Times New Roman"/>
        </w:rPr>
      </w:pPr>
      <w:r w:rsidRPr="0010322D">
        <w:rPr>
          <w:rFonts w:ascii="Times New Roman" w:hAnsi="Times New Roman" w:cs="Times New Roman"/>
        </w:rPr>
        <w:t>4</w:t>
      </w:r>
      <w:r w:rsidR="0010322D">
        <w:rPr>
          <w:rFonts w:ascii="Times New Roman" w:hAnsi="Times New Roman" w:cs="Times New Roman"/>
        </w:rPr>
        <w:tab/>
      </w:r>
      <w:r w:rsidRPr="0010322D">
        <w:rPr>
          <w:rFonts w:ascii="Times New Roman" w:hAnsi="Times New Roman" w:cs="Times New Roman"/>
        </w:rPr>
        <w:t>Permitir a presença de empregado sem uniforme, com uniforme manchado, sujo ou mau</w:t>
      </w:r>
      <w:r w:rsidR="0010322D">
        <w:rPr>
          <w:rFonts w:ascii="Times New Roman" w:hAnsi="Times New Roman" w:cs="Times New Roman"/>
        </w:rPr>
        <w:t xml:space="preserve"> </w:t>
      </w:r>
      <w:r w:rsidRPr="0010322D">
        <w:rPr>
          <w:rFonts w:ascii="Times New Roman" w:hAnsi="Times New Roman" w:cs="Times New Roman"/>
        </w:rPr>
        <w:t>apresentado e/ou sem crachá, por empregado e por ocorrência; 01</w:t>
      </w:r>
    </w:p>
    <w:p w:rsidR="00A52DA8" w:rsidRPr="0010322D" w:rsidRDefault="00A52DA8" w:rsidP="0010322D">
      <w:pPr>
        <w:pStyle w:val="PargrafodaLista"/>
        <w:numPr>
          <w:ilvl w:val="0"/>
          <w:numId w:val="32"/>
        </w:numPr>
        <w:autoSpaceDE w:val="0"/>
        <w:autoSpaceDN w:val="0"/>
        <w:adjustRightInd w:val="0"/>
        <w:ind w:left="0" w:firstLine="0"/>
        <w:jc w:val="both"/>
        <w:rPr>
          <w:rFonts w:ascii="Times New Roman" w:hAnsi="Times New Roman" w:cs="Times New Roman"/>
        </w:rPr>
      </w:pPr>
      <w:r w:rsidRPr="0010322D">
        <w:rPr>
          <w:rFonts w:ascii="Times New Roman" w:hAnsi="Times New Roman" w:cs="Times New Roman"/>
        </w:rPr>
        <w:t>Recusar-se a executar serviço determinado pela fiscali</w:t>
      </w:r>
      <w:r w:rsidR="0010322D">
        <w:rPr>
          <w:rFonts w:ascii="Times New Roman" w:hAnsi="Times New Roman" w:cs="Times New Roman"/>
        </w:rPr>
        <w:t xml:space="preserve">zação, por serviço e por dia; </w:t>
      </w:r>
    </w:p>
    <w:p w:rsidR="00A52DA8" w:rsidRDefault="00A52DA8" w:rsidP="0010322D">
      <w:pPr>
        <w:autoSpaceDE w:val="0"/>
        <w:autoSpaceDN w:val="0"/>
        <w:adjustRightInd w:val="0"/>
        <w:jc w:val="both"/>
        <w:rPr>
          <w:rFonts w:ascii="Times New Roman" w:hAnsi="Times New Roman" w:cs="Times New Roman"/>
        </w:rPr>
      </w:pPr>
      <w:r w:rsidRPr="0010322D">
        <w:rPr>
          <w:rFonts w:ascii="Times New Roman" w:hAnsi="Times New Roman" w:cs="Times New Roman"/>
        </w:rPr>
        <w:t>6</w:t>
      </w:r>
      <w:r w:rsidR="0010322D">
        <w:rPr>
          <w:rFonts w:ascii="Times New Roman" w:hAnsi="Times New Roman" w:cs="Times New Roman"/>
        </w:rPr>
        <w:tab/>
        <w:t>R</w:t>
      </w:r>
      <w:r w:rsidRPr="0010322D">
        <w:rPr>
          <w:rFonts w:ascii="Times New Roman" w:hAnsi="Times New Roman" w:cs="Times New Roman"/>
        </w:rPr>
        <w:t>etirar funcionários ou encarregados do serviço durante o expediente, sem a anuência prévia do contr</w:t>
      </w:r>
      <w:r w:rsidR="00B3692F">
        <w:rPr>
          <w:rFonts w:ascii="Times New Roman" w:hAnsi="Times New Roman" w:cs="Times New Roman"/>
        </w:rPr>
        <w:t>atante, por empregado e por dia.</w:t>
      </w:r>
    </w:p>
    <w:p w:rsidR="00B3692F" w:rsidRPr="0010322D" w:rsidRDefault="00B3692F" w:rsidP="0010322D">
      <w:pPr>
        <w:autoSpaceDE w:val="0"/>
        <w:autoSpaceDN w:val="0"/>
        <w:adjustRightInd w:val="0"/>
        <w:jc w:val="both"/>
        <w:rPr>
          <w:rFonts w:ascii="Times New Roman" w:hAnsi="Times New Roman" w:cs="Times New Roman"/>
        </w:rPr>
      </w:pPr>
    </w:p>
    <w:p w:rsidR="00A52DA8" w:rsidRPr="0010322D" w:rsidRDefault="00A52DA8" w:rsidP="0010322D">
      <w:pPr>
        <w:autoSpaceDE w:val="0"/>
        <w:autoSpaceDN w:val="0"/>
        <w:adjustRightInd w:val="0"/>
        <w:jc w:val="both"/>
        <w:rPr>
          <w:rFonts w:ascii="Times New Roman" w:hAnsi="Times New Roman" w:cs="Times New Roman"/>
        </w:rPr>
      </w:pPr>
    </w:p>
    <w:p w:rsidR="00A52DA8" w:rsidRPr="0010322D" w:rsidRDefault="001F76A8" w:rsidP="0010322D">
      <w:pPr>
        <w:autoSpaceDE w:val="0"/>
        <w:autoSpaceDN w:val="0"/>
        <w:adjustRightInd w:val="0"/>
        <w:jc w:val="both"/>
        <w:rPr>
          <w:rFonts w:ascii="Times New Roman" w:hAnsi="Times New Roman" w:cs="Times New Roman"/>
          <w:color w:val="000000"/>
        </w:rPr>
      </w:pPr>
      <w:r>
        <w:rPr>
          <w:rFonts w:ascii="Times New Roman" w:hAnsi="Times New Roman" w:cs="Times New Roman"/>
          <w:b/>
          <w:bCs/>
        </w:rPr>
        <w:t>18.9</w:t>
      </w:r>
      <w:r w:rsidR="0010322D">
        <w:rPr>
          <w:rFonts w:ascii="Times New Roman" w:hAnsi="Times New Roman" w:cs="Times New Roman"/>
          <w:b/>
          <w:bCs/>
        </w:rPr>
        <w:t>.</w:t>
      </w:r>
      <w:r w:rsidR="0010322D">
        <w:rPr>
          <w:rFonts w:ascii="Times New Roman" w:hAnsi="Times New Roman" w:cs="Times New Roman"/>
          <w:b/>
          <w:bCs/>
        </w:rPr>
        <w:tab/>
      </w:r>
      <w:r w:rsidR="00A52DA8" w:rsidRPr="0010322D">
        <w:rPr>
          <w:rFonts w:ascii="Times New Roman" w:hAnsi="Times New Roman" w:cs="Times New Roman"/>
          <w:b/>
          <w:bCs/>
        </w:rPr>
        <w:t>Para os itens a seguir, deixar de</w:t>
      </w:r>
    </w:p>
    <w:p w:rsidR="0010322D" w:rsidRDefault="0010322D" w:rsidP="0010322D">
      <w:pPr>
        <w:autoSpaceDE w:val="0"/>
        <w:autoSpaceDN w:val="0"/>
        <w:adjustRightInd w:val="0"/>
        <w:jc w:val="both"/>
        <w:rPr>
          <w:rFonts w:ascii="Times New Roman" w:hAnsi="Times New Roman" w:cs="Times New Roman"/>
        </w:rPr>
      </w:pPr>
    </w:p>
    <w:p w:rsidR="00A52DA8" w:rsidRPr="0010322D" w:rsidRDefault="0010322D" w:rsidP="0010322D">
      <w:pPr>
        <w:autoSpaceDE w:val="0"/>
        <w:autoSpaceDN w:val="0"/>
        <w:adjustRightInd w:val="0"/>
        <w:jc w:val="both"/>
        <w:rPr>
          <w:rFonts w:ascii="Times New Roman" w:hAnsi="Times New Roman" w:cs="Times New Roman"/>
        </w:rPr>
      </w:pPr>
      <w:r>
        <w:rPr>
          <w:rFonts w:ascii="Times New Roman" w:hAnsi="Times New Roman" w:cs="Times New Roman"/>
        </w:rPr>
        <w:t xml:space="preserve">- </w:t>
      </w:r>
      <w:r w:rsidR="00A52DA8" w:rsidRPr="0010322D">
        <w:rPr>
          <w:rFonts w:ascii="Times New Roman" w:hAnsi="Times New Roman" w:cs="Times New Roman"/>
        </w:rPr>
        <w:t>Registrar e controlar, diariamente, a assiduidade e a pontualidade de seu pessoal, por funcionário e por dia;</w:t>
      </w:r>
    </w:p>
    <w:p w:rsidR="00A52DA8" w:rsidRPr="0010322D" w:rsidRDefault="0010322D" w:rsidP="0010322D">
      <w:pPr>
        <w:autoSpaceDE w:val="0"/>
        <w:autoSpaceDN w:val="0"/>
        <w:adjustRightInd w:val="0"/>
        <w:jc w:val="both"/>
        <w:rPr>
          <w:rFonts w:ascii="Times New Roman" w:hAnsi="Times New Roman" w:cs="Times New Roman"/>
        </w:rPr>
      </w:pPr>
      <w:r>
        <w:rPr>
          <w:rFonts w:ascii="Times New Roman" w:hAnsi="Times New Roman" w:cs="Times New Roman"/>
        </w:rPr>
        <w:t xml:space="preserve">- </w:t>
      </w:r>
      <w:r w:rsidR="00A52DA8" w:rsidRPr="0010322D">
        <w:rPr>
          <w:rFonts w:ascii="Times New Roman" w:hAnsi="Times New Roman" w:cs="Times New Roman"/>
        </w:rPr>
        <w:t xml:space="preserve">Cumprir determinação formal ou instrução complementar do órgão </w:t>
      </w:r>
      <w:r>
        <w:rPr>
          <w:rFonts w:ascii="Times New Roman" w:hAnsi="Times New Roman" w:cs="Times New Roman"/>
        </w:rPr>
        <w:t xml:space="preserve">fiscalizador, por ocorrência; </w:t>
      </w:r>
    </w:p>
    <w:p w:rsidR="00A52DA8" w:rsidRPr="0010322D" w:rsidRDefault="0010322D" w:rsidP="0010322D">
      <w:pPr>
        <w:autoSpaceDE w:val="0"/>
        <w:autoSpaceDN w:val="0"/>
        <w:adjustRightInd w:val="0"/>
        <w:jc w:val="both"/>
        <w:rPr>
          <w:rFonts w:ascii="Times New Roman" w:hAnsi="Times New Roman" w:cs="Times New Roman"/>
        </w:rPr>
      </w:pPr>
      <w:r>
        <w:rPr>
          <w:rFonts w:ascii="Times New Roman" w:hAnsi="Times New Roman" w:cs="Times New Roman"/>
        </w:rPr>
        <w:t xml:space="preserve">- </w:t>
      </w:r>
      <w:r w:rsidR="00A52DA8" w:rsidRPr="0010322D">
        <w:rPr>
          <w:rFonts w:ascii="Times New Roman" w:hAnsi="Times New Roman" w:cs="Times New Roman"/>
        </w:rPr>
        <w:t>Substituir empregado que se conduza de modo inconveniente ou não atenda às necessidades do serviço, por funcionário e por dia;</w:t>
      </w:r>
    </w:p>
    <w:p w:rsidR="0010322D" w:rsidRDefault="0010322D" w:rsidP="0010322D">
      <w:pPr>
        <w:autoSpaceDE w:val="0"/>
        <w:autoSpaceDN w:val="0"/>
        <w:adjustRightInd w:val="0"/>
        <w:jc w:val="both"/>
        <w:rPr>
          <w:rFonts w:ascii="Times New Roman" w:hAnsi="Times New Roman" w:cs="Times New Roman"/>
          <w:b/>
          <w:bCs/>
        </w:rPr>
      </w:pPr>
      <w:r>
        <w:rPr>
          <w:rFonts w:ascii="Times New Roman" w:hAnsi="Times New Roman" w:cs="Times New Roman"/>
        </w:rPr>
        <w:t xml:space="preserve">- </w:t>
      </w:r>
      <w:r w:rsidR="00A52DA8" w:rsidRPr="0010322D">
        <w:rPr>
          <w:rFonts w:ascii="Times New Roman" w:hAnsi="Times New Roman" w:cs="Times New Roman"/>
          <w:b/>
          <w:bCs/>
        </w:rPr>
        <w:t>Efetuar ao pagamento de salários, vale-transporte e/ou ticket-refeição, seguros, encargos fiscais e sociais, dentro dos prazos legais, bem como arcar com quaisquer despesas diretas e/ou indiretas relacionadas à execução do contrato.</w:t>
      </w:r>
    </w:p>
    <w:p w:rsidR="00A52DA8" w:rsidRPr="0010322D" w:rsidRDefault="00C75AB8" w:rsidP="0010322D">
      <w:pPr>
        <w:autoSpaceDE w:val="0"/>
        <w:autoSpaceDN w:val="0"/>
        <w:adjustRightInd w:val="0"/>
        <w:jc w:val="both"/>
        <w:rPr>
          <w:rFonts w:ascii="Times New Roman" w:hAnsi="Times New Roman" w:cs="Times New Roman"/>
          <w:b/>
          <w:bCs/>
        </w:rPr>
      </w:pPr>
      <w:r>
        <w:rPr>
          <w:rFonts w:ascii="Times New Roman" w:hAnsi="Times New Roman" w:cs="Times New Roman"/>
        </w:rPr>
        <w:t xml:space="preserve">- </w:t>
      </w:r>
      <w:r w:rsidR="00A52DA8" w:rsidRPr="0010322D">
        <w:rPr>
          <w:rFonts w:ascii="Times New Roman" w:hAnsi="Times New Roman" w:cs="Times New Roman"/>
        </w:rPr>
        <w:t>Efetuar a reposição de funcionários faltosos, por funcionário e por dia; 03</w:t>
      </w:r>
    </w:p>
    <w:p w:rsidR="00A52DA8" w:rsidRPr="0010322D" w:rsidRDefault="00C75AB8" w:rsidP="0010322D">
      <w:pPr>
        <w:autoSpaceDE w:val="0"/>
        <w:autoSpaceDN w:val="0"/>
        <w:adjustRightInd w:val="0"/>
        <w:jc w:val="both"/>
        <w:rPr>
          <w:rFonts w:ascii="Times New Roman" w:hAnsi="Times New Roman" w:cs="Times New Roman"/>
        </w:rPr>
      </w:pPr>
      <w:r>
        <w:rPr>
          <w:rFonts w:ascii="Times New Roman" w:hAnsi="Times New Roman" w:cs="Times New Roman"/>
        </w:rPr>
        <w:t xml:space="preserve">- </w:t>
      </w:r>
      <w:r w:rsidR="00A52DA8" w:rsidRPr="0010322D">
        <w:rPr>
          <w:rFonts w:ascii="Times New Roman" w:hAnsi="Times New Roman" w:cs="Times New Roman"/>
        </w:rPr>
        <w:t>Fornecer EPIs (Equipamentos de Proteção Individual) aos seus empregados e de impor</w:t>
      </w:r>
      <w:r w:rsidR="0010322D">
        <w:rPr>
          <w:rFonts w:ascii="Times New Roman" w:hAnsi="Times New Roman" w:cs="Times New Roman"/>
        </w:rPr>
        <w:t xml:space="preserve"> </w:t>
      </w:r>
      <w:r w:rsidR="00A52DA8" w:rsidRPr="0010322D">
        <w:rPr>
          <w:rFonts w:ascii="Times New Roman" w:hAnsi="Times New Roman" w:cs="Times New Roman"/>
        </w:rPr>
        <w:t>penalidades àqueles que se negarem a usá-los, por empregado e por ocorrência; 02</w:t>
      </w:r>
    </w:p>
    <w:p w:rsidR="00A52DA8" w:rsidRPr="0010322D" w:rsidRDefault="00C75AB8" w:rsidP="0010322D">
      <w:pPr>
        <w:autoSpaceDE w:val="0"/>
        <w:autoSpaceDN w:val="0"/>
        <w:adjustRightInd w:val="0"/>
        <w:jc w:val="both"/>
        <w:rPr>
          <w:rFonts w:ascii="Times New Roman" w:hAnsi="Times New Roman" w:cs="Times New Roman"/>
        </w:rPr>
      </w:pPr>
      <w:r>
        <w:rPr>
          <w:rFonts w:ascii="Times New Roman" w:hAnsi="Times New Roman" w:cs="Times New Roman"/>
        </w:rPr>
        <w:t xml:space="preserve">- </w:t>
      </w:r>
      <w:r w:rsidR="00A52DA8" w:rsidRPr="0010322D">
        <w:rPr>
          <w:rFonts w:ascii="Times New Roman" w:hAnsi="Times New Roman" w:cs="Times New Roman"/>
        </w:rPr>
        <w:t xml:space="preserve">Fornecer os uniformes para cada categoria, nas especificações e quantidades estabelecidas, por funcionário e por ocorrência; </w:t>
      </w:r>
    </w:p>
    <w:p w:rsidR="00A52DA8" w:rsidRPr="0010322D" w:rsidRDefault="00C75AB8" w:rsidP="0010322D">
      <w:pPr>
        <w:autoSpaceDE w:val="0"/>
        <w:autoSpaceDN w:val="0"/>
        <w:adjustRightInd w:val="0"/>
        <w:jc w:val="both"/>
        <w:rPr>
          <w:rFonts w:ascii="Times New Roman" w:hAnsi="Times New Roman" w:cs="Times New Roman"/>
        </w:rPr>
      </w:pPr>
      <w:r>
        <w:rPr>
          <w:rFonts w:ascii="Times New Roman" w:hAnsi="Times New Roman" w:cs="Times New Roman"/>
        </w:rPr>
        <w:lastRenderedPageBreak/>
        <w:t xml:space="preserve">- </w:t>
      </w:r>
      <w:r w:rsidR="00A52DA8" w:rsidRPr="0010322D">
        <w:rPr>
          <w:rFonts w:ascii="Times New Roman" w:hAnsi="Times New Roman" w:cs="Times New Roman"/>
        </w:rPr>
        <w:t>Cumprir quaisquer dos itens do Edital e seus Anexos não previstos nesta tabela de multas, após</w:t>
      </w:r>
      <w:r w:rsidR="0010322D">
        <w:rPr>
          <w:rFonts w:ascii="Times New Roman" w:hAnsi="Times New Roman" w:cs="Times New Roman"/>
        </w:rPr>
        <w:t xml:space="preserve"> </w:t>
      </w:r>
      <w:r w:rsidR="0010322D" w:rsidRPr="0010322D">
        <w:rPr>
          <w:rFonts w:ascii="Times New Roman" w:hAnsi="Times New Roman" w:cs="Times New Roman"/>
        </w:rPr>
        <w:t>R</w:t>
      </w:r>
      <w:r w:rsidR="00A52DA8" w:rsidRPr="0010322D">
        <w:rPr>
          <w:rFonts w:ascii="Times New Roman" w:hAnsi="Times New Roman" w:cs="Times New Roman"/>
        </w:rPr>
        <w:t>eincidência formalmente notificada pelo órgão fiscalizador, por item e por ocorrência;</w:t>
      </w:r>
    </w:p>
    <w:p w:rsidR="00A52DA8" w:rsidRPr="00C75AB8" w:rsidRDefault="00C75AB8" w:rsidP="00C75AB8">
      <w:pPr>
        <w:autoSpaceDE w:val="0"/>
        <w:autoSpaceDN w:val="0"/>
        <w:adjustRightInd w:val="0"/>
        <w:jc w:val="both"/>
        <w:rPr>
          <w:rFonts w:ascii="Times New Roman" w:hAnsi="Times New Roman" w:cs="Times New Roman"/>
        </w:rPr>
      </w:pPr>
      <w:r>
        <w:rPr>
          <w:rFonts w:ascii="Times New Roman" w:hAnsi="Times New Roman" w:cs="Times New Roman"/>
        </w:rPr>
        <w:t xml:space="preserve">- </w:t>
      </w:r>
      <w:r w:rsidR="00A52DA8" w:rsidRPr="00C75AB8">
        <w:rPr>
          <w:rFonts w:ascii="Times New Roman" w:hAnsi="Times New Roman" w:cs="Times New Roman"/>
        </w:rPr>
        <w:t>Indicar e manter durante a execução do contrato os prepostos</w:t>
      </w:r>
      <w:r w:rsidR="00E06155">
        <w:rPr>
          <w:rFonts w:ascii="Times New Roman" w:hAnsi="Times New Roman" w:cs="Times New Roman"/>
        </w:rPr>
        <w:t xml:space="preserve"> previstos no Edital/contrato; </w:t>
      </w:r>
    </w:p>
    <w:p w:rsidR="00A52DA8" w:rsidRPr="00C75AB8" w:rsidRDefault="00C75AB8" w:rsidP="00C75AB8">
      <w:pPr>
        <w:autoSpaceDE w:val="0"/>
        <w:autoSpaceDN w:val="0"/>
        <w:adjustRightInd w:val="0"/>
        <w:jc w:val="both"/>
        <w:rPr>
          <w:rFonts w:ascii="Times New Roman" w:hAnsi="Times New Roman" w:cs="Times New Roman"/>
        </w:rPr>
      </w:pPr>
      <w:r>
        <w:rPr>
          <w:rFonts w:ascii="Times New Roman" w:hAnsi="Times New Roman" w:cs="Times New Roman"/>
        </w:rPr>
        <w:t xml:space="preserve">- </w:t>
      </w:r>
      <w:r w:rsidR="00A52DA8" w:rsidRPr="00C75AB8">
        <w:rPr>
          <w:rFonts w:ascii="Times New Roman" w:hAnsi="Times New Roman" w:cs="Times New Roman"/>
        </w:rPr>
        <w:t>Providenciar treinamento para seus funcionários conforme previsto na relação de obrigações a contratada;</w:t>
      </w:r>
    </w:p>
    <w:p w:rsidR="00A52DA8" w:rsidRPr="00C75AB8" w:rsidRDefault="00C75AB8" w:rsidP="00C75AB8">
      <w:pPr>
        <w:autoSpaceDE w:val="0"/>
        <w:autoSpaceDN w:val="0"/>
        <w:adjustRightInd w:val="0"/>
        <w:jc w:val="both"/>
        <w:rPr>
          <w:rFonts w:ascii="Times New Roman" w:hAnsi="Times New Roman" w:cs="Times New Roman"/>
        </w:rPr>
      </w:pPr>
      <w:r>
        <w:rPr>
          <w:rFonts w:ascii="Times New Roman" w:hAnsi="Times New Roman" w:cs="Times New Roman"/>
        </w:rPr>
        <w:t xml:space="preserve">- </w:t>
      </w:r>
      <w:r w:rsidR="00A52DA8" w:rsidRPr="00C75AB8">
        <w:rPr>
          <w:rFonts w:ascii="Times New Roman" w:hAnsi="Times New Roman" w:cs="Times New Roman"/>
        </w:rPr>
        <w:t xml:space="preserve">Na primeira reincidência do item 10, o valor da multa será de 100% do grau 3 da Tabela 1 e a próxima reincidência caberá rescisão unilateral do contrato e será considerada inexecução parcial com aplicação da multa prevista na alínea “b” do item </w:t>
      </w:r>
      <w:r w:rsidR="001F76A8">
        <w:rPr>
          <w:rFonts w:ascii="Times New Roman" w:hAnsi="Times New Roman" w:cs="Times New Roman"/>
        </w:rPr>
        <w:t>18.4;</w:t>
      </w:r>
    </w:p>
    <w:p w:rsidR="00A52DA8" w:rsidRPr="00C75AB8" w:rsidRDefault="00C75AB8" w:rsidP="00C75AB8">
      <w:pPr>
        <w:autoSpaceDE w:val="0"/>
        <w:autoSpaceDN w:val="0"/>
        <w:adjustRightInd w:val="0"/>
        <w:jc w:val="both"/>
        <w:rPr>
          <w:rFonts w:ascii="Times New Roman" w:hAnsi="Times New Roman" w:cs="Times New Roman"/>
        </w:rPr>
      </w:pPr>
      <w:r>
        <w:rPr>
          <w:rFonts w:ascii="Times New Roman" w:hAnsi="Times New Roman" w:cs="Times New Roman"/>
        </w:rPr>
        <w:t xml:space="preserve">- </w:t>
      </w:r>
      <w:r w:rsidR="00A52DA8" w:rsidRPr="00C75AB8">
        <w:rPr>
          <w:rFonts w:ascii="Times New Roman" w:hAnsi="Times New Roman" w:cs="Times New Roman"/>
        </w:rPr>
        <w:t>As sanções previstas nos incisos III e IV do art. 87 da Lei n° 8.666/93 poderão ser também aplicadas às empresas ou aos profissionais que, em razão dos contratos regidos por esta Lei:</w:t>
      </w:r>
    </w:p>
    <w:p w:rsidR="00A52DA8" w:rsidRPr="00A52DA8" w:rsidRDefault="00A52DA8" w:rsidP="00C75AB8">
      <w:pPr>
        <w:pStyle w:val="PargrafodaLista"/>
        <w:autoSpaceDE w:val="0"/>
        <w:autoSpaceDN w:val="0"/>
        <w:adjustRightInd w:val="0"/>
        <w:ind w:left="928"/>
        <w:jc w:val="both"/>
        <w:rPr>
          <w:rFonts w:ascii="Times New Roman" w:hAnsi="Times New Roman" w:cs="Times New Roman"/>
        </w:rPr>
      </w:pPr>
      <w:r w:rsidRPr="00A52DA8">
        <w:rPr>
          <w:rFonts w:ascii="Times New Roman" w:hAnsi="Times New Roman" w:cs="Times New Roman"/>
        </w:rPr>
        <w:t>I – tenham sofrido condenação definitiva por praticarem, por meios dolosos, fraude fiscal no recolhimento de quaisquer tributos;</w:t>
      </w:r>
    </w:p>
    <w:p w:rsidR="00A52DA8" w:rsidRPr="00A52DA8" w:rsidRDefault="00A52DA8" w:rsidP="00C75AB8">
      <w:pPr>
        <w:pStyle w:val="PargrafodaLista"/>
        <w:autoSpaceDE w:val="0"/>
        <w:autoSpaceDN w:val="0"/>
        <w:adjustRightInd w:val="0"/>
        <w:ind w:left="928"/>
        <w:jc w:val="both"/>
        <w:rPr>
          <w:rFonts w:ascii="Times New Roman" w:hAnsi="Times New Roman" w:cs="Times New Roman"/>
        </w:rPr>
      </w:pPr>
      <w:r w:rsidRPr="00A52DA8">
        <w:rPr>
          <w:rFonts w:ascii="Times New Roman" w:hAnsi="Times New Roman" w:cs="Times New Roman"/>
        </w:rPr>
        <w:t>II – tenham praticado atos ilícitos visando a frustrar os objetivos da licitação;</w:t>
      </w:r>
    </w:p>
    <w:p w:rsidR="00A52DA8" w:rsidRPr="00A52DA8" w:rsidRDefault="00A52DA8" w:rsidP="00C75AB8">
      <w:pPr>
        <w:pStyle w:val="PargrafodaLista"/>
        <w:autoSpaceDE w:val="0"/>
        <w:autoSpaceDN w:val="0"/>
        <w:adjustRightInd w:val="0"/>
        <w:ind w:left="928"/>
        <w:jc w:val="both"/>
        <w:rPr>
          <w:rFonts w:ascii="Times New Roman" w:hAnsi="Times New Roman" w:cs="Times New Roman"/>
        </w:rPr>
      </w:pPr>
      <w:r w:rsidRPr="00A52DA8">
        <w:rPr>
          <w:rFonts w:ascii="Times New Roman" w:hAnsi="Times New Roman" w:cs="Times New Roman"/>
        </w:rPr>
        <w:t>III – demonstrem não possuir idoneidade para contratar com a Administração em virtude de atos ilícitos praticados.</w:t>
      </w:r>
    </w:p>
    <w:p w:rsidR="00C75AB8" w:rsidRDefault="00A52DA8" w:rsidP="001F76A8">
      <w:pPr>
        <w:pStyle w:val="PargrafodaLista"/>
        <w:numPr>
          <w:ilvl w:val="1"/>
          <w:numId w:val="41"/>
        </w:numPr>
        <w:autoSpaceDE w:val="0"/>
        <w:autoSpaceDN w:val="0"/>
        <w:adjustRightInd w:val="0"/>
        <w:ind w:left="0" w:firstLine="0"/>
        <w:jc w:val="both"/>
        <w:rPr>
          <w:rFonts w:ascii="Times New Roman" w:hAnsi="Times New Roman" w:cs="Times New Roman"/>
        </w:rPr>
      </w:pPr>
      <w:r w:rsidRPr="00C75AB8">
        <w:rPr>
          <w:rFonts w:ascii="Times New Roman" w:hAnsi="Times New Roman" w:cs="Times New Roman"/>
        </w:rPr>
        <w:t xml:space="preserve">Para as penalidades previstas será garantido o direito ao contraditório e à ampla defesa, que será dirigida ao </w:t>
      </w:r>
      <w:r w:rsidR="00512751" w:rsidRPr="00C75AB8">
        <w:rPr>
          <w:rFonts w:ascii="Times New Roman" w:hAnsi="Times New Roman" w:cs="Times New Roman"/>
        </w:rPr>
        <w:t>Diretor de Logística Policial do Departamento de Polícia Federal</w:t>
      </w:r>
      <w:r w:rsidRPr="00C75AB8">
        <w:rPr>
          <w:rFonts w:ascii="Times New Roman" w:hAnsi="Times New Roman" w:cs="Times New Roman"/>
        </w:rPr>
        <w:t xml:space="preserve"> contratante, dentro do prazo de 05 (cinco) dias contados do dia seguinte ao da notificação à contratada que lhe poderia ser aplicada, cabendo recurso à instância superior, em igual prazo, da decisão proferida por aquela autoridade.</w:t>
      </w:r>
    </w:p>
    <w:p w:rsidR="0096419E" w:rsidRPr="00C75AB8" w:rsidRDefault="0096419E" w:rsidP="0096419E">
      <w:pPr>
        <w:pStyle w:val="PargrafodaLista"/>
        <w:autoSpaceDE w:val="0"/>
        <w:autoSpaceDN w:val="0"/>
        <w:adjustRightInd w:val="0"/>
        <w:ind w:left="142"/>
        <w:jc w:val="both"/>
        <w:rPr>
          <w:rFonts w:ascii="Times New Roman" w:hAnsi="Times New Roman" w:cs="Times New Roman"/>
        </w:rPr>
      </w:pPr>
    </w:p>
    <w:p w:rsidR="0096419E" w:rsidRPr="0096419E" w:rsidRDefault="00A52DA8" w:rsidP="001F76A8">
      <w:pPr>
        <w:pStyle w:val="PargrafodaLista"/>
        <w:numPr>
          <w:ilvl w:val="1"/>
          <w:numId w:val="41"/>
        </w:numPr>
        <w:autoSpaceDE w:val="0"/>
        <w:autoSpaceDN w:val="0"/>
        <w:adjustRightInd w:val="0"/>
        <w:ind w:left="142" w:firstLine="0"/>
        <w:jc w:val="both"/>
        <w:rPr>
          <w:rFonts w:ascii="Times New Roman" w:hAnsi="Times New Roman" w:cs="Times New Roman"/>
        </w:rPr>
      </w:pPr>
      <w:r w:rsidRPr="00C75AB8">
        <w:rPr>
          <w:rFonts w:ascii="Times New Roman" w:hAnsi="Times New Roman" w:cs="Times New Roman"/>
          <w:bCs/>
        </w:rPr>
        <w:t>Esgotadas todas as tentativas de ressarcimento de valores devidos à Administração, será procedida à aplicação da teoria da desconsideração da personalidade jurídica visando ao atingimento dos bens dos sócios (Acórdão TCU Primeira Câmara n° 2218/2011).</w:t>
      </w:r>
    </w:p>
    <w:p w:rsidR="0096419E" w:rsidRPr="0096419E" w:rsidRDefault="0096419E" w:rsidP="0096419E">
      <w:pPr>
        <w:pStyle w:val="PargrafodaLista"/>
        <w:rPr>
          <w:rFonts w:ascii="Times New Roman" w:hAnsi="Times New Roman" w:cs="Times New Roman"/>
        </w:rPr>
      </w:pPr>
    </w:p>
    <w:p w:rsidR="0096419E" w:rsidRDefault="0096419E" w:rsidP="001F76A8">
      <w:pPr>
        <w:pStyle w:val="PargrafodaLista"/>
        <w:numPr>
          <w:ilvl w:val="1"/>
          <w:numId w:val="41"/>
        </w:numPr>
        <w:autoSpaceDE w:val="0"/>
        <w:autoSpaceDN w:val="0"/>
        <w:adjustRightInd w:val="0"/>
        <w:ind w:left="142" w:firstLine="0"/>
        <w:jc w:val="both"/>
        <w:rPr>
          <w:rFonts w:ascii="Times New Roman" w:hAnsi="Times New Roman" w:cs="Times New Roman"/>
        </w:rPr>
      </w:pPr>
      <w:r w:rsidRPr="0096419E">
        <w:rPr>
          <w:rFonts w:ascii="Times New Roman" w:hAnsi="Times New Roman" w:cs="Times New Roman"/>
        </w:rPr>
        <w:t>A autoridade competente, na aplicação das sanções, levará em consideração a gravidade da conduta do infrator, o caráter educativo da pena, bem como o dano causado à Administração, observado o princípio da proporcionalidade.</w:t>
      </w:r>
    </w:p>
    <w:p w:rsidR="0096419E" w:rsidRDefault="0096419E" w:rsidP="0096419E">
      <w:pPr>
        <w:pStyle w:val="PargrafodaLista"/>
        <w:autoSpaceDE w:val="0"/>
        <w:autoSpaceDN w:val="0"/>
        <w:adjustRightInd w:val="0"/>
        <w:ind w:left="142"/>
        <w:jc w:val="both"/>
        <w:rPr>
          <w:rFonts w:ascii="Times New Roman" w:hAnsi="Times New Roman" w:cs="Times New Roman"/>
        </w:rPr>
      </w:pPr>
    </w:p>
    <w:p w:rsidR="0096419E" w:rsidRDefault="0096419E" w:rsidP="001F76A8">
      <w:pPr>
        <w:pStyle w:val="PargrafodaLista"/>
        <w:numPr>
          <w:ilvl w:val="1"/>
          <w:numId w:val="41"/>
        </w:numPr>
        <w:autoSpaceDE w:val="0"/>
        <w:autoSpaceDN w:val="0"/>
        <w:adjustRightInd w:val="0"/>
        <w:ind w:left="142" w:firstLine="0"/>
        <w:jc w:val="both"/>
        <w:rPr>
          <w:rFonts w:ascii="Times New Roman" w:hAnsi="Times New Roman" w:cs="Times New Roman"/>
        </w:rPr>
      </w:pPr>
      <w:r w:rsidRPr="0096419E">
        <w:rPr>
          <w:rFonts w:ascii="Times New Roman" w:hAnsi="Times New Roman" w:cs="Times New Roman"/>
        </w:rPr>
        <w:t>As penalidades serão obrigatoriamente registradas no SICAF.</w:t>
      </w:r>
    </w:p>
    <w:p w:rsidR="00CB5736" w:rsidRDefault="00CB5736" w:rsidP="00CB5736">
      <w:pPr>
        <w:pStyle w:val="PargrafodaLista"/>
        <w:rPr>
          <w:rFonts w:ascii="Times New Roman" w:hAnsi="Times New Roman" w:cs="Times New Roman"/>
        </w:rPr>
      </w:pPr>
    </w:p>
    <w:p w:rsidR="00B3692F" w:rsidRPr="00CB5736" w:rsidRDefault="00B3692F" w:rsidP="00CB5736">
      <w:pPr>
        <w:pStyle w:val="PargrafodaLista"/>
        <w:rPr>
          <w:rFonts w:ascii="Times New Roman" w:hAnsi="Times New Roman" w:cs="Times New Roman"/>
        </w:rPr>
      </w:pPr>
    </w:p>
    <w:p w:rsidR="00CB5736" w:rsidRDefault="00CB5736" w:rsidP="00CB5736">
      <w:pPr>
        <w:pStyle w:val="PargrafodaLista"/>
        <w:numPr>
          <w:ilvl w:val="0"/>
          <w:numId w:val="41"/>
        </w:numPr>
        <w:autoSpaceDE w:val="0"/>
        <w:autoSpaceDN w:val="0"/>
        <w:adjustRightInd w:val="0"/>
        <w:jc w:val="both"/>
        <w:rPr>
          <w:rFonts w:ascii="Times New Roman" w:hAnsi="Times New Roman" w:cs="Times New Roman"/>
          <w:b/>
        </w:rPr>
      </w:pPr>
      <w:r w:rsidRPr="00CB5736">
        <w:rPr>
          <w:rFonts w:ascii="Times New Roman" w:hAnsi="Times New Roman" w:cs="Times New Roman"/>
          <w:b/>
        </w:rPr>
        <w:t>DOTAÇÃO ORÇAMENTÁRIA</w:t>
      </w:r>
    </w:p>
    <w:p w:rsidR="00CB5736" w:rsidRDefault="00CB5736" w:rsidP="00CB5736">
      <w:pPr>
        <w:autoSpaceDE w:val="0"/>
        <w:autoSpaceDN w:val="0"/>
        <w:adjustRightInd w:val="0"/>
        <w:jc w:val="both"/>
        <w:rPr>
          <w:rFonts w:ascii="Times New Roman" w:hAnsi="Times New Roman" w:cs="Times New Roman"/>
        </w:rPr>
      </w:pPr>
    </w:p>
    <w:p w:rsidR="00CB5736" w:rsidRDefault="00CB5736" w:rsidP="00E54098">
      <w:pPr>
        <w:autoSpaceDE w:val="0"/>
        <w:autoSpaceDN w:val="0"/>
        <w:adjustRightInd w:val="0"/>
        <w:ind w:firstLine="567"/>
        <w:jc w:val="both"/>
        <w:rPr>
          <w:rFonts w:ascii="Times New Roman" w:hAnsi="Times New Roman" w:cs="Times New Roman"/>
        </w:rPr>
      </w:pPr>
      <w:r>
        <w:rPr>
          <w:rFonts w:ascii="Times New Roman" w:hAnsi="Times New Roman" w:cs="Times New Roman"/>
        </w:rPr>
        <w:t>19.1.</w:t>
      </w:r>
      <w:r>
        <w:rPr>
          <w:rFonts w:ascii="Times New Roman" w:hAnsi="Times New Roman" w:cs="Times New Roman"/>
        </w:rPr>
        <w:tab/>
        <w:t xml:space="preserve">A execução do presente objeto correrá em conformidade com o Orçamento Geral da União e será custeado através de recursos das seguintes Dotações Orçamentárias: </w:t>
      </w:r>
      <w:r w:rsidR="00B3692F">
        <w:rPr>
          <w:rFonts w:ascii="Times New Roman" w:hAnsi="Times New Roman" w:cs="Times New Roman"/>
        </w:rPr>
        <w:t xml:space="preserve">n.º 584, de 05/01/2015 – Coordenação de Administração – Departamento de Polícia Federal UG: 200.334; Gestão: 00001; Programa de Trabalho: 06.122.2112.2000.0001; Plano Interno: 702; Natureza da Despesa: 3390.37.01. </w:t>
      </w:r>
    </w:p>
    <w:p w:rsidR="00E54098" w:rsidRDefault="00E54098" w:rsidP="00E54098">
      <w:pPr>
        <w:autoSpaceDE w:val="0"/>
        <w:autoSpaceDN w:val="0"/>
        <w:adjustRightInd w:val="0"/>
        <w:ind w:firstLine="567"/>
        <w:jc w:val="both"/>
        <w:rPr>
          <w:rFonts w:ascii="Times New Roman" w:hAnsi="Times New Roman" w:cs="Times New Roman"/>
        </w:rPr>
      </w:pPr>
      <w:r>
        <w:rPr>
          <w:rFonts w:ascii="Times New Roman" w:hAnsi="Times New Roman" w:cs="Times New Roman"/>
        </w:rPr>
        <w:t>19.2.</w:t>
      </w:r>
      <w:r>
        <w:rPr>
          <w:rFonts w:ascii="Times New Roman" w:hAnsi="Times New Roman" w:cs="Times New Roman"/>
        </w:rPr>
        <w:tab/>
        <w:t>Serão Emitidas Notas de empenho estimativas à conta das Dotações Orçamentárias acima Especificadas.</w:t>
      </w:r>
    </w:p>
    <w:p w:rsidR="00E54098" w:rsidRPr="00CB5736" w:rsidRDefault="00E54098" w:rsidP="00E54098">
      <w:pPr>
        <w:autoSpaceDE w:val="0"/>
        <w:autoSpaceDN w:val="0"/>
        <w:adjustRightInd w:val="0"/>
        <w:ind w:firstLine="567"/>
        <w:jc w:val="both"/>
        <w:rPr>
          <w:rFonts w:ascii="Times New Roman" w:hAnsi="Times New Roman" w:cs="Times New Roman"/>
        </w:rPr>
      </w:pPr>
      <w:r>
        <w:rPr>
          <w:rFonts w:ascii="Times New Roman" w:hAnsi="Times New Roman" w:cs="Times New Roman"/>
        </w:rPr>
        <w:lastRenderedPageBreak/>
        <w:t>19.3.</w:t>
      </w:r>
      <w:r>
        <w:rPr>
          <w:rFonts w:ascii="Times New Roman" w:hAnsi="Times New Roman" w:cs="Times New Roman"/>
        </w:rPr>
        <w:tab/>
        <w:t>Em cumprimento ao disposto no art. 16 da LC nº 101/2000 – Lei de Responsabilidade Fiscal, esclarecimentos que a despesa relativa ao objeto em questão tem adequação orçamentária e financeira, de acordo com a Lei Orçamentária Anual, e compatibilidade com o Plano Plurianual e com a Lei de Diretrizes Orçamentárias.</w:t>
      </w:r>
    </w:p>
    <w:p w:rsidR="00C75AB8" w:rsidRDefault="00C75AB8" w:rsidP="00C75AB8">
      <w:pPr>
        <w:autoSpaceDE w:val="0"/>
        <w:autoSpaceDN w:val="0"/>
        <w:adjustRightInd w:val="0"/>
        <w:jc w:val="both"/>
        <w:rPr>
          <w:rFonts w:ascii="Times New Roman" w:hAnsi="Times New Roman" w:cs="Times New Roman"/>
          <w:bCs/>
        </w:rPr>
      </w:pPr>
    </w:p>
    <w:p w:rsidR="00565CA1" w:rsidRPr="00313D49" w:rsidRDefault="00565CA1" w:rsidP="00565CA1">
      <w:pPr>
        <w:pStyle w:val="PargrafodaLista"/>
        <w:tabs>
          <w:tab w:val="num" w:pos="851"/>
        </w:tabs>
        <w:spacing w:line="360" w:lineRule="auto"/>
        <w:ind w:left="360" w:right="26"/>
        <w:jc w:val="right"/>
        <w:rPr>
          <w:rFonts w:ascii="Times New Roman" w:hAnsi="Times New Roman" w:cs="Times New Roman"/>
        </w:rPr>
      </w:pPr>
      <w:r w:rsidRPr="00313D49">
        <w:rPr>
          <w:rFonts w:ascii="Times New Roman" w:hAnsi="Times New Roman" w:cs="Times New Roman"/>
        </w:rPr>
        <w:t xml:space="preserve">Brasília - DF, </w:t>
      </w:r>
      <w:r w:rsidR="00B3692F">
        <w:rPr>
          <w:rFonts w:ascii="Times New Roman" w:hAnsi="Times New Roman" w:cs="Times New Roman"/>
        </w:rPr>
        <w:t>03 de março de 2015.</w:t>
      </w:r>
    </w:p>
    <w:p w:rsidR="00565CA1" w:rsidRPr="00313D49" w:rsidRDefault="00565CA1" w:rsidP="00565CA1">
      <w:pPr>
        <w:pStyle w:val="Normal1"/>
        <w:spacing w:line="264" w:lineRule="auto"/>
        <w:ind w:left="360"/>
        <w:rPr>
          <w:rFonts w:ascii="Times New Roman" w:hAnsi="Times New Roman"/>
          <w:b/>
          <w:szCs w:val="24"/>
        </w:rPr>
      </w:pPr>
    </w:p>
    <w:p w:rsidR="00565CA1" w:rsidRPr="00313D49" w:rsidRDefault="00B3692F" w:rsidP="00565CA1">
      <w:pPr>
        <w:pStyle w:val="Normal1"/>
        <w:spacing w:line="264" w:lineRule="auto"/>
        <w:ind w:left="360"/>
        <w:jc w:val="center"/>
        <w:rPr>
          <w:rFonts w:ascii="Times New Roman" w:hAnsi="Times New Roman"/>
          <w:b/>
          <w:szCs w:val="24"/>
        </w:rPr>
      </w:pPr>
      <w:r>
        <w:rPr>
          <w:rFonts w:ascii="Times New Roman" w:hAnsi="Times New Roman"/>
          <w:b/>
          <w:szCs w:val="24"/>
        </w:rPr>
        <w:t>JOANA ELIZA DA COSTA RIBEIRO</w:t>
      </w:r>
    </w:p>
    <w:p w:rsidR="00565CA1" w:rsidRPr="00313D49" w:rsidRDefault="00B3692F" w:rsidP="00565CA1">
      <w:pPr>
        <w:pStyle w:val="Normal1"/>
        <w:spacing w:line="264" w:lineRule="auto"/>
        <w:ind w:left="360"/>
        <w:jc w:val="center"/>
        <w:rPr>
          <w:rFonts w:ascii="Times New Roman" w:hAnsi="Times New Roman"/>
          <w:szCs w:val="24"/>
        </w:rPr>
      </w:pPr>
      <w:r>
        <w:rPr>
          <w:rFonts w:ascii="Times New Roman" w:hAnsi="Times New Roman"/>
          <w:szCs w:val="24"/>
        </w:rPr>
        <w:t>Agente de Polícia Federal</w:t>
      </w:r>
    </w:p>
    <w:p w:rsidR="00565CA1" w:rsidRPr="00313D49" w:rsidRDefault="00B3692F" w:rsidP="00565CA1">
      <w:pPr>
        <w:pStyle w:val="Normal1"/>
        <w:spacing w:line="264" w:lineRule="auto"/>
        <w:ind w:left="360"/>
        <w:jc w:val="center"/>
        <w:rPr>
          <w:rFonts w:ascii="Times New Roman" w:hAnsi="Times New Roman"/>
          <w:szCs w:val="24"/>
        </w:rPr>
      </w:pPr>
      <w:r>
        <w:rPr>
          <w:rFonts w:ascii="Times New Roman" w:hAnsi="Times New Roman"/>
          <w:szCs w:val="24"/>
        </w:rPr>
        <w:t>Matrícula 14.436</w:t>
      </w:r>
    </w:p>
    <w:p w:rsidR="00565CA1" w:rsidRPr="00313D49" w:rsidRDefault="00565CA1" w:rsidP="00565CA1">
      <w:pPr>
        <w:pStyle w:val="Normal1"/>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 w:val="clear" w:pos="8496"/>
          <w:tab w:val="clear" w:pos="9062"/>
          <w:tab w:val="clear" w:pos="9629"/>
          <w:tab w:val="clear" w:pos="10195"/>
        </w:tabs>
        <w:spacing w:line="264" w:lineRule="auto"/>
        <w:ind w:left="360"/>
        <w:rPr>
          <w:rFonts w:ascii="Times New Roman" w:hAnsi="Times New Roman"/>
          <w:szCs w:val="24"/>
        </w:rPr>
      </w:pPr>
    </w:p>
    <w:p w:rsidR="00565CA1" w:rsidRPr="00313D49" w:rsidRDefault="00565CA1" w:rsidP="00565CA1">
      <w:pPr>
        <w:pStyle w:val="Normal1"/>
        <w:spacing w:line="264" w:lineRule="auto"/>
        <w:ind w:left="360"/>
        <w:rPr>
          <w:rFonts w:ascii="Times New Roman" w:hAnsi="Times New Roman"/>
          <w:szCs w:val="24"/>
        </w:rPr>
      </w:pPr>
      <w:r w:rsidRPr="00313D49">
        <w:rPr>
          <w:rFonts w:ascii="Times New Roman" w:hAnsi="Times New Roman"/>
          <w:szCs w:val="24"/>
        </w:rPr>
        <w:t>De acordo com o presente Termo de Referência.</w:t>
      </w:r>
    </w:p>
    <w:p w:rsidR="00565CA1" w:rsidRPr="00313D49" w:rsidRDefault="00565CA1" w:rsidP="00565CA1">
      <w:pPr>
        <w:pStyle w:val="Normal1"/>
        <w:spacing w:line="264" w:lineRule="auto"/>
        <w:ind w:left="360"/>
        <w:rPr>
          <w:rFonts w:ascii="Times New Roman" w:hAnsi="Times New Roman"/>
          <w:szCs w:val="24"/>
        </w:rPr>
      </w:pPr>
      <w:r w:rsidRPr="00313D49">
        <w:rPr>
          <w:rFonts w:ascii="Times New Roman" w:hAnsi="Times New Roman"/>
          <w:szCs w:val="24"/>
        </w:rPr>
        <w:t>Em ____/____/_____</w:t>
      </w:r>
    </w:p>
    <w:p w:rsidR="00565CA1" w:rsidRPr="00313D49" w:rsidRDefault="00565CA1" w:rsidP="00565CA1">
      <w:pPr>
        <w:pStyle w:val="PargrafodaLista"/>
        <w:ind w:left="360"/>
        <w:rPr>
          <w:rFonts w:ascii="Times New Roman" w:hAnsi="Times New Roman" w:cs="Times New Roman"/>
          <w:b/>
          <w:bCs/>
        </w:rPr>
      </w:pPr>
    </w:p>
    <w:p w:rsidR="00565CA1" w:rsidRPr="00313D49" w:rsidRDefault="004F3A23" w:rsidP="00565CA1">
      <w:pPr>
        <w:pStyle w:val="PargrafodaLista"/>
        <w:ind w:left="360"/>
        <w:jc w:val="center"/>
        <w:rPr>
          <w:rFonts w:ascii="Times New Roman" w:hAnsi="Times New Roman" w:cs="Times New Roman"/>
          <w:b/>
          <w:bCs/>
        </w:rPr>
      </w:pPr>
      <w:r>
        <w:rPr>
          <w:rFonts w:ascii="Times New Roman" w:hAnsi="Times New Roman" w:cs="Times New Roman"/>
          <w:b/>
          <w:bCs/>
        </w:rPr>
        <w:t>VINICIUS ARAÚJO DE MELO</w:t>
      </w:r>
    </w:p>
    <w:p w:rsidR="00565CA1" w:rsidRPr="00313D49" w:rsidRDefault="00565CA1" w:rsidP="00565CA1">
      <w:pPr>
        <w:pStyle w:val="PargrafodaLista"/>
        <w:ind w:left="360"/>
        <w:jc w:val="center"/>
        <w:rPr>
          <w:rFonts w:ascii="Times New Roman" w:hAnsi="Times New Roman" w:cs="Times New Roman"/>
          <w:bCs/>
        </w:rPr>
      </w:pPr>
      <w:r w:rsidRPr="00313D49">
        <w:rPr>
          <w:rFonts w:ascii="Times New Roman" w:hAnsi="Times New Roman" w:cs="Times New Roman"/>
          <w:bCs/>
        </w:rPr>
        <w:t>Agente de Polícia Federal</w:t>
      </w:r>
    </w:p>
    <w:p w:rsidR="00565CA1" w:rsidRPr="00313D49" w:rsidRDefault="00565CA1" w:rsidP="00565CA1">
      <w:pPr>
        <w:pStyle w:val="PargrafodaLista"/>
        <w:ind w:left="360"/>
        <w:jc w:val="center"/>
        <w:rPr>
          <w:rFonts w:ascii="Times New Roman" w:hAnsi="Times New Roman" w:cs="Times New Roman"/>
          <w:bCs/>
        </w:rPr>
      </w:pPr>
      <w:r w:rsidRPr="00313D49">
        <w:rPr>
          <w:rFonts w:ascii="Times New Roman" w:hAnsi="Times New Roman" w:cs="Times New Roman"/>
          <w:bCs/>
        </w:rPr>
        <w:t xml:space="preserve">Matrícula </w:t>
      </w:r>
      <w:r w:rsidR="004F3A23">
        <w:rPr>
          <w:rFonts w:ascii="Times New Roman" w:hAnsi="Times New Roman" w:cs="Times New Roman"/>
          <w:bCs/>
        </w:rPr>
        <w:t>18</w:t>
      </w:r>
      <w:r w:rsidRPr="00313D49">
        <w:rPr>
          <w:rFonts w:ascii="Times New Roman" w:hAnsi="Times New Roman" w:cs="Times New Roman"/>
          <w:bCs/>
        </w:rPr>
        <w:t>.</w:t>
      </w:r>
      <w:r w:rsidR="004F3A23">
        <w:rPr>
          <w:rFonts w:ascii="Times New Roman" w:hAnsi="Times New Roman" w:cs="Times New Roman"/>
          <w:bCs/>
        </w:rPr>
        <w:t>505</w:t>
      </w:r>
    </w:p>
    <w:p w:rsidR="00565CA1" w:rsidRPr="00313D49" w:rsidRDefault="00565CA1" w:rsidP="00565CA1">
      <w:pPr>
        <w:pStyle w:val="PargrafodaLista"/>
        <w:ind w:left="360"/>
        <w:jc w:val="center"/>
        <w:rPr>
          <w:rFonts w:ascii="Times New Roman" w:hAnsi="Times New Roman" w:cs="Times New Roman"/>
          <w:bCs/>
        </w:rPr>
      </w:pPr>
      <w:r w:rsidRPr="00313D49">
        <w:rPr>
          <w:rFonts w:ascii="Times New Roman" w:hAnsi="Times New Roman" w:cs="Times New Roman"/>
          <w:bCs/>
        </w:rPr>
        <w:t>Chefe do</w:t>
      </w:r>
      <w:r w:rsidRPr="00313D49">
        <w:rPr>
          <w:rFonts w:ascii="Times New Roman" w:hAnsi="Times New Roman" w:cs="Times New Roman"/>
          <w:b/>
          <w:bCs/>
        </w:rPr>
        <w:t xml:space="preserve"> </w:t>
      </w:r>
      <w:r w:rsidRPr="00313D49">
        <w:rPr>
          <w:rFonts w:ascii="Times New Roman" w:hAnsi="Times New Roman" w:cs="Times New Roman"/>
        </w:rPr>
        <w:t>DMAT/COAD/DLOG/DPF</w:t>
      </w:r>
      <w:r w:rsidR="006637EE">
        <w:rPr>
          <w:rFonts w:ascii="Times New Roman" w:hAnsi="Times New Roman" w:cs="Times New Roman"/>
        </w:rPr>
        <w:t xml:space="preserve"> </w:t>
      </w:r>
    </w:p>
    <w:p w:rsidR="00565CA1" w:rsidRPr="00313D49" w:rsidRDefault="00565CA1" w:rsidP="00565CA1">
      <w:pPr>
        <w:pStyle w:val="Normal1"/>
        <w:spacing w:line="264" w:lineRule="auto"/>
        <w:rPr>
          <w:rFonts w:ascii="Times New Roman" w:hAnsi="Times New Roman"/>
          <w:szCs w:val="24"/>
        </w:rPr>
      </w:pPr>
    </w:p>
    <w:p w:rsidR="00565CA1" w:rsidRPr="00313D49" w:rsidRDefault="00565CA1" w:rsidP="00565CA1">
      <w:pPr>
        <w:pStyle w:val="Normal1"/>
        <w:spacing w:line="264" w:lineRule="auto"/>
        <w:ind w:left="360"/>
        <w:jc w:val="left"/>
        <w:rPr>
          <w:rFonts w:ascii="Times New Roman" w:hAnsi="Times New Roman"/>
          <w:szCs w:val="24"/>
        </w:rPr>
      </w:pPr>
      <w:r w:rsidRPr="00313D49">
        <w:rPr>
          <w:rFonts w:ascii="Times New Roman" w:hAnsi="Times New Roman"/>
          <w:szCs w:val="24"/>
        </w:rPr>
        <w:t>Aprovo o presente Termo de Referência</w:t>
      </w:r>
      <w:r w:rsidRPr="00313D49">
        <w:rPr>
          <w:rFonts w:ascii="Times New Roman" w:hAnsi="Times New Roman"/>
          <w:szCs w:val="24"/>
        </w:rPr>
        <w:tab/>
        <w:t xml:space="preserve"> </w:t>
      </w:r>
    </w:p>
    <w:p w:rsidR="00565CA1" w:rsidRPr="00313D49" w:rsidRDefault="00565CA1" w:rsidP="00565CA1">
      <w:pPr>
        <w:pStyle w:val="Normal1"/>
        <w:spacing w:line="264" w:lineRule="auto"/>
        <w:ind w:left="360"/>
        <w:jc w:val="left"/>
        <w:rPr>
          <w:rFonts w:ascii="Times New Roman" w:hAnsi="Times New Roman"/>
          <w:szCs w:val="24"/>
        </w:rPr>
      </w:pPr>
      <w:r w:rsidRPr="00313D49">
        <w:rPr>
          <w:rFonts w:ascii="Times New Roman" w:hAnsi="Times New Roman"/>
          <w:szCs w:val="24"/>
        </w:rPr>
        <w:t>Em     /         /           .</w:t>
      </w:r>
    </w:p>
    <w:p w:rsidR="00565CA1" w:rsidRPr="00313D49" w:rsidRDefault="00565CA1" w:rsidP="00565CA1">
      <w:pPr>
        <w:pStyle w:val="Normal1"/>
        <w:spacing w:line="264" w:lineRule="auto"/>
        <w:ind w:left="360"/>
        <w:rPr>
          <w:rFonts w:ascii="Times New Roman" w:hAnsi="Times New Roman"/>
          <w:szCs w:val="24"/>
        </w:rPr>
      </w:pPr>
    </w:p>
    <w:p w:rsidR="00565CA1" w:rsidRPr="00313D49" w:rsidRDefault="00565CA1" w:rsidP="00565CA1">
      <w:pPr>
        <w:pStyle w:val="Normal1"/>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s>
        <w:spacing w:line="264" w:lineRule="auto"/>
        <w:ind w:left="360"/>
        <w:rPr>
          <w:rFonts w:ascii="Times New Roman" w:hAnsi="Times New Roman"/>
          <w:b/>
          <w:szCs w:val="24"/>
        </w:rPr>
      </w:pPr>
    </w:p>
    <w:p w:rsidR="00565CA1" w:rsidRPr="00313D49" w:rsidRDefault="00565CA1" w:rsidP="00565CA1">
      <w:pPr>
        <w:pStyle w:val="Normal1"/>
        <w:tabs>
          <w:tab w:val="clear" w:pos="0"/>
          <w:tab w:val="clear" w:pos="566"/>
          <w:tab w:val="clear" w:pos="1133"/>
          <w:tab w:val="clear" w:pos="1699"/>
          <w:tab w:val="clear" w:pos="2266"/>
          <w:tab w:val="clear" w:pos="2832"/>
          <w:tab w:val="clear" w:pos="3398"/>
          <w:tab w:val="clear" w:pos="3965"/>
          <w:tab w:val="clear" w:pos="4531"/>
          <w:tab w:val="clear" w:pos="5098"/>
          <w:tab w:val="clear" w:pos="5664"/>
          <w:tab w:val="clear" w:pos="6230"/>
          <w:tab w:val="clear" w:pos="6797"/>
          <w:tab w:val="clear" w:pos="7363"/>
          <w:tab w:val="clear" w:pos="7930"/>
        </w:tabs>
        <w:spacing w:line="264" w:lineRule="auto"/>
        <w:ind w:left="360"/>
        <w:jc w:val="center"/>
        <w:rPr>
          <w:rFonts w:ascii="Times New Roman" w:hAnsi="Times New Roman"/>
          <w:szCs w:val="24"/>
        </w:rPr>
      </w:pPr>
      <w:r w:rsidRPr="00313D49">
        <w:rPr>
          <w:rFonts w:ascii="Times New Roman" w:hAnsi="Times New Roman"/>
          <w:szCs w:val="24"/>
        </w:rPr>
        <w:t>Diretor de Administração e Logística Policial</w:t>
      </w:r>
    </w:p>
    <w:p w:rsidR="00E06155" w:rsidRDefault="00E06155">
      <w:pPr>
        <w:rPr>
          <w:rFonts w:ascii="Times New Roman" w:hAnsi="Times New Roman" w:cs="Times New Roman"/>
        </w:rPr>
      </w:pPr>
      <w:r>
        <w:rPr>
          <w:rFonts w:ascii="Times New Roman" w:hAnsi="Times New Roman" w:cs="Times New Roman"/>
        </w:rPr>
        <w:br w:type="page"/>
      </w:r>
    </w:p>
    <w:p w:rsidR="00CB5736" w:rsidRDefault="00CB5736" w:rsidP="00E06155">
      <w:pPr>
        <w:autoSpaceDE w:val="0"/>
        <w:autoSpaceDN w:val="0"/>
        <w:adjustRightInd w:val="0"/>
        <w:jc w:val="both"/>
        <w:rPr>
          <w:rFonts w:ascii="Times New Roman" w:hAnsi="Times New Roman" w:cs="Times New Roman"/>
          <w:b/>
          <w:bCs/>
        </w:rPr>
      </w:pPr>
    </w:p>
    <w:p w:rsidR="00CB5736" w:rsidRDefault="00CB5736" w:rsidP="00E06155">
      <w:pPr>
        <w:autoSpaceDE w:val="0"/>
        <w:autoSpaceDN w:val="0"/>
        <w:adjustRightInd w:val="0"/>
        <w:jc w:val="both"/>
        <w:rPr>
          <w:rFonts w:ascii="Times New Roman" w:hAnsi="Times New Roman" w:cs="Times New Roman"/>
          <w:b/>
          <w:bCs/>
        </w:rPr>
      </w:pPr>
      <w:r w:rsidRPr="005C47D7">
        <w:rPr>
          <w:rFonts w:ascii="Times New Roman" w:hAnsi="Times New Roman" w:cs="Times New Roman"/>
          <w:b/>
          <w:bCs/>
        </w:rPr>
        <w:t xml:space="preserve">ANEXO </w:t>
      </w:r>
      <w:r w:rsidR="00F77B87">
        <w:rPr>
          <w:rFonts w:ascii="Times New Roman" w:hAnsi="Times New Roman" w:cs="Times New Roman"/>
          <w:b/>
          <w:bCs/>
        </w:rPr>
        <w:t>A DO TERMO DE REFERÊNCIA</w:t>
      </w:r>
      <w:r>
        <w:rPr>
          <w:rFonts w:ascii="Times New Roman" w:hAnsi="Times New Roman" w:cs="Times New Roman"/>
          <w:b/>
          <w:bCs/>
        </w:rPr>
        <w:t xml:space="preserve"> PLANILHA DE VALORES MÁXIMOS </w:t>
      </w:r>
    </w:p>
    <w:p w:rsidR="00CB5736" w:rsidRDefault="00CB5736" w:rsidP="00E06155">
      <w:pPr>
        <w:autoSpaceDE w:val="0"/>
        <w:autoSpaceDN w:val="0"/>
        <w:adjustRightInd w:val="0"/>
        <w:jc w:val="both"/>
        <w:rPr>
          <w:rFonts w:ascii="Times New Roman" w:hAnsi="Times New Roman" w:cs="Times New Roman"/>
          <w:b/>
          <w:bCs/>
        </w:rPr>
      </w:pPr>
    </w:p>
    <w:p w:rsidR="00CB5736" w:rsidRDefault="00CB5736" w:rsidP="00E06155">
      <w:pPr>
        <w:autoSpaceDE w:val="0"/>
        <w:autoSpaceDN w:val="0"/>
        <w:adjustRightInd w:val="0"/>
        <w:jc w:val="both"/>
        <w:rPr>
          <w:rFonts w:ascii="Times New Roman" w:hAnsi="Times New Roman" w:cs="Times New Roman"/>
          <w:b/>
          <w:bCs/>
        </w:rPr>
      </w:pPr>
    </w:p>
    <w:p w:rsidR="00CB5736" w:rsidRDefault="00CB5736" w:rsidP="00E06155">
      <w:pPr>
        <w:autoSpaceDE w:val="0"/>
        <w:autoSpaceDN w:val="0"/>
        <w:adjustRightInd w:val="0"/>
        <w:jc w:val="both"/>
        <w:rPr>
          <w:rFonts w:ascii="Times New Roman" w:hAnsi="Times New Roman" w:cs="Times New Roman"/>
          <w:b/>
          <w:bCs/>
        </w:rPr>
      </w:pPr>
    </w:p>
    <w:tbl>
      <w:tblPr>
        <w:tblW w:w="850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3572"/>
        <w:gridCol w:w="1985"/>
        <w:gridCol w:w="1955"/>
      </w:tblGrid>
      <w:tr w:rsidR="00CB5736" w:rsidTr="001A5501">
        <w:tc>
          <w:tcPr>
            <w:tcW w:w="993" w:type="dxa"/>
            <w:tcBorders>
              <w:top w:val="single" w:sz="4" w:space="0" w:color="000000"/>
              <w:left w:val="single" w:sz="4" w:space="0" w:color="000000"/>
              <w:bottom w:val="single" w:sz="4" w:space="0" w:color="000000"/>
              <w:right w:val="single" w:sz="4" w:space="0" w:color="000000"/>
            </w:tcBorders>
          </w:tcPr>
          <w:p w:rsidR="00CB5736" w:rsidRDefault="001A5501" w:rsidP="00974C7C">
            <w:pPr>
              <w:widowControl w:val="0"/>
              <w:suppressAutoHyphens/>
              <w:spacing w:after="120" w:line="276"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GRUPO</w:t>
            </w:r>
          </w:p>
        </w:tc>
        <w:tc>
          <w:tcPr>
            <w:tcW w:w="3572" w:type="dxa"/>
            <w:tcBorders>
              <w:top w:val="single" w:sz="4" w:space="0" w:color="000000"/>
              <w:left w:val="single" w:sz="4" w:space="0" w:color="000000"/>
              <w:bottom w:val="single" w:sz="4" w:space="0" w:color="000000"/>
              <w:right w:val="single" w:sz="4" w:space="0" w:color="000000"/>
            </w:tcBorders>
            <w:hideMark/>
          </w:tcPr>
          <w:p w:rsidR="00CB5736" w:rsidRDefault="00CB5736" w:rsidP="00974C7C">
            <w:pPr>
              <w:widowControl w:val="0"/>
              <w:suppressAutoHyphens/>
              <w:spacing w:after="120" w:line="276" w:lineRule="auto"/>
              <w:jc w:val="center"/>
              <w:rPr>
                <w:rFonts w:ascii="Times New Roman" w:hAnsi="Times New Roman" w:cs="Times New Roman"/>
                <w:color w:val="000000"/>
                <w:sz w:val="20"/>
                <w:szCs w:val="20"/>
              </w:rPr>
            </w:pPr>
            <w:r>
              <w:rPr>
                <w:rFonts w:ascii="Times New Roman" w:hAnsi="Times New Roman" w:cs="Times New Roman"/>
                <w:bCs/>
                <w:color w:val="000000"/>
                <w:sz w:val="20"/>
                <w:szCs w:val="20"/>
              </w:rPr>
              <w:t>ESPECIFICAÇÃO</w:t>
            </w:r>
          </w:p>
        </w:tc>
        <w:tc>
          <w:tcPr>
            <w:tcW w:w="1985" w:type="dxa"/>
            <w:tcBorders>
              <w:top w:val="single" w:sz="4" w:space="0" w:color="000000"/>
              <w:left w:val="single" w:sz="4" w:space="0" w:color="000000"/>
              <w:right w:val="single" w:sz="4" w:space="0" w:color="000000"/>
            </w:tcBorders>
          </w:tcPr>
          <w:p w:rsidR="00CB5736" w:rsidRPr="00CB5736" w:rsidRDefault="00CB5736" w:rsidP="00BF1F0A">
            <w:pPr>
              <w:widowControl w:val="0"/>
              <w:suppressAutoHyphens/>
              <w:spacing w:after="120" w:line="276" w:lineRule="auto"/>
              <w:jc w:val="center"/>
              <w:rPr>
                <w:rFonts w:ascii="Times New Roman" w:hAnsi="Times New Roman" w:cs="Times New Roman"/>
                <w:bCs/>
                <w:color w:val="FF0000"/>
                <w:sz w:val="20"/>
                <w:szCs w:val="20"/>
              </w:rPr>
            </w:pPr>
            <w:r w:rsidRPr="00CB5736">
              <w:rPr>
                <w:rFonts w:ascii="Times New Roman" w:hAnsi="Times New Roman" w:cs="Times New Roman"/>
                <w:bCs/>
                <w:sz w:val="20"/>
                <w:szCs w:val="20"/>
              </w:rPr>
              <w:t>VALOR</w:t>
            </w:r>
            <w:r>
              <w:rPr>
                <w:rFonts w:ascii="Times New Roman" w:hAnsi="Times New Roman" w:cs="Times New Roman"/>
                <w:bCs/>
                <w:sz w:val="20"/>
                <w:szCs w:val="20"/>
              </w:rPr>
              <w:t xml:space="preserve"> </w:t>
            </w:r>
            <w:r w:rsidR="00BF1F0A">
              <w:rPr>
                <w:rFonts w:ascii="Times New Roman" w:hAnsi="Times New Roman" w:cs="Times New Roman"/>
                <w:bCs/>
                <w:sz w:val="20"/>
                <w:szCs w:val="20"/>
              </w:rPr>
              <w:t xml:space="preserve">MENSAL </w:t>
            </w:r>
            <w:r>
              <w:rPr>
                <w:rFonts w:ascii="Times New Roman" w:hAnsi="Times New Roman" w:cs="Times New Roman"/>
                <w:bCs/>
                <w:sz w:val="20"/>
                <w:szCs w:val="20"/>
              </w:rPr>
              <w:t>MÁXIMO ADMISSÍVEL</w:t>
            </w:r>
          </w:p>
        </w:tc>
        <w:tc>
          <w:tcPr>
            <w:tcW w:w="1955" w:type="dxa"/>
            <w:tcBorders>
              <w:top w:val="single" w:sz="4" w:space="0" w:color="000000"/>
              <w:left w:val="single" w:sz="4" w:space="0" w:color="000000"/>
              <w:right w:val="single" w:sz="4" w:space="0" w:color="000000"/>
            </w:tcBorders>
          </w:tcPr>
          <w:p w:rsidR="00CB5736" w:rsidRPr="00CB5736" w:rsidRDefault="00CB5736" w:rsidP="00BF1F0A">
            <w:pPr>
              <w:widowControl w:val="0"/>
              <w:suppressAutoHyphens/>
              <w:spacing w:after="120" w:line="276" w:lineRule="auto"/>
              <w:jc w:val="center"/>
              <w:rPr>
                <w:rFonts w:ascii="Times New Roman" w:hAnsi="Times New Roman" w:cs="Times New Roman"/>
                <w:bCs/>
                <w:color w:val="FF0000"/>
                <w:sz w:val="20"/>
                <w:szCs w:val="20"/>
              </w:rPr>
            </w:pPr>
            <w:r w:rsidRPr="00CB5736">
              <w:rPr>
                <w:rFonts w:ascii="Times New Roman" w:hAnsi="Times New Roman" w:cs="Times New Roman"/>
                <w:bCs/>
                <w:sz w:val="20"/>
                <w:szCs w:val="20"/>
              </w:rPr>
              <w:t>VALOR</w:t>
            </w:r>
            <w:r>
              <w:rPr>
                <w:rFonts w:ascii="Times New Roman" w:hAnsi="Times New Roman" w:cs="Times New Roman"/>
                <w:bCs/>
                <w:sz w:val="20"/>
                <w:szCs w:val="20"/>
              </w:rPr>
              <w:t xml:space="preserve"> </w:t>
            </w:r>
            <w:r w:rsidR="00BF1F0A">
              <w:rPr>
                <w:rFonts w:ascii="Times New Roman" w:hAnsi="Times New Roman" w:cs="Times New Roman"/>
                <w:bCs/>
                <w:sz w:val="20"/>
                <w:szCs w:val="20"/>
              </w:rPr>
              <w:t>ANUAL</w:t>
            </w:r>
            <w:r>
              <w:rPr>
                <w:rFonts w:ascii="Times New Roman" w:hAnsi="Times New Roman" w:cs="Times New Roman"/>
                <w:bCs/>
                <w:sz w:val="20"/>
                <w:szCs w:val="20"/>
              </w:rPr>
              <w:t xml:space="preserve"> MÁXIMO ADMISSÍVEL</w:t>
            </w:r>
          </w:p>
        </w:tc>
      </w:tr>
      <w:tr w:rsidR="001A5501" w:rsidTr="001A5501">
        <w:tc>
          <w:tcPr>
            <w:tcW w:w="993" w:type="dxa"/>
            <w:vMerge w:val="restart"/>
            <w:tcBorders>
              <w:top w:val="single" w:sz="4" w:space="0" w:color="000000"/>
              <w:left w:val="single" w:sz="4" w:space="0" w:color="000000"/>
              <w:right w:val="single" w:sz="4" w:space="0" w:color="000000"/>
            </w:tcBorders>
          </w:tcPr>
          <w:p w:rsidR="001A5501" w:rsidRDefault="001A5501" w:rsidP="00974C7C">
            <w:pPr>
              <w:widowControl w:val="0"/>
              <w:suppressAutoHyphens/>
              <w:spacing w:after="120" w:line="276" w:lineRule="auto"/>
              <w:jc w:val="center"/>
              <w:rPr>
                <w:rFonts w:ascii="Times New Roman" w:hAnsi="Times New Roman" w:cs="Times New Roman"/>
                <w:color w:val="000000"/>
                <w:sz w:val="20"/>
                <w:szCs w:val="20"/>
              </w:rPr>
            </w:pPr>
          </w:p>
        </w:tc>
        <w:tc>
          <w:tcPr>
            <w:tcW w:w="3572" w:type="dxa"/>
            <w:tcBorders>
              <w:top w:val="single" w:sz="4" w:space="0" w:color="000000"/>
              <w:left w:val="single" w:sz="4" w:space="0" w:color="000000"/>
              <w:bottom w:val="single" w:sz="4" w:space="0" w:color="000000"/>
              <w:right w:val="single" w:sz="4" w:space="0" w:color="000000"/>
            </w:tcBorders>
            <w:hideMark/>
          </w:tcPr>
          <w:p w:rsidR="001A5501" w:rsidRDefault="001A5501" w:rsidP="0086579A">
            <w:pPr>
              <w:widowControl w:val="0"/>
              <w:suppressAutoHyphens/>
              <w:spacing w:after="120"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 Item 01 </w:t>
            </w:r>
            <w:r w:rsidR="0086579A">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86579A">
              <w:rPr>
                <w:rFonts w:ascii="Times New Roman" w:hAnsi="Times New Roman" w:cs="Times New Roman"/>
                <w:color w:val="000000"/>
                <w:sz w:val="20"/>
                <w:szCs w:val="20"/>
              </w:rPr>
              <w:t>59 (cinquenta e nove) postos de digitadores com adicional de periculosidade</w:t>
            </w:r>
          </w:p>
        </w:tc>
        <w:tc>
          <w:tcPr>
            <w:tcW w:w="1985" w:type="dxa"/>
            <w:tcBorders>
              <w:left w:val="single" w:sz="4" w:space="0" w:color="000000"/>
              <w:right w:val="single" w:sz="4" w:space="0" w:color="000000"/>
            </w:tcBorders>
          </w:tcPr>
          <w:p w:rsidR="001A5501" w:rsidRDefault="001A5501" w:rsidP="0086579A">
            <w:pPr>
              <w:widowControl w:val="0"/>
              <w:suppressAutoHyphens/>
              <w:spacing w:after="120" w:line="276"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R$</w:t>
            </w:r>
            <w:r w:rsidR="007044DA">
              <w:rPr>
                <w:rFonts w:ascii="Times New Roman" w:hAnsi="Times New Roman" w:cs="Times New Roman"/>
                <w:color w:val="000000"/>
                <w:sz w:val="20"/>
                <w:szCs w:val="20"/>
              </w:rPr>
              <w:t xml:space="preserve"> </w:t>
            </w:r>
            <w:r w:rsidR="0086579A">
              <w:rPr>
                <w:rFonts w:ascii="Times New Roman" w:hAnsi="Times New Roman" w:cs="Times New Roman"/>
                <w:color w:val="000000"/>
                <w:sz w:val="20"/>
                <w:szCs w:val="20"/>
              </w:rPr>
              <w:t>175.192,03</w:t>
            </w:r>
          </w:p>
        </w:tc>
        <w:tc>
          <w:tcPr>
            <w:tcW w:w="1955" w:type="dxa"/>
            <w:tcBorders>
              <w:left w:val="single" w:sz="4" w:space="0" w:color="000000"/>
              <w:right w:val="single" w:sz="4" w:space="0" w:color="000000"/>
            </w:tcBorders>
          </w:tcPr>
          <w:p w:rsidR="001A5501" w:rsidRDefault="001A5501" w:rsidP="0086579A">
            <w:pPr>
              <w:widowControl w:val="0"/>
              <w:suppressAutoHyphens/>
              <w:spacing w:after="120" w:line="276"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R$</w:t>
            </w:r>
            <w:r w:rsidR="00BF1F0A">
              <w:rPr>
                <w:rFonts w:ascii="Times New Roman" w:hAnsi="Times New Roman" w:cs="Times New Roman"/>
                <w:color w:val="000000"/>
                <w:sz w:val="20"/>
                <w:szCs w:val="20"/>
              </w:rPr>
              <w:t xml:space="preserve"> </w:t>
            </w:r>
            <w:r w:rsidR="0086579A">
              <w:rPr>
                <w:rFonts w:ascii="Times New Roman" w:hAnsi="Times New Roman" w:cs="Times New Roman"/>
                <w:color w:val="000000"/>
                <w:sz w:val="20"/>
                <w:szCs w:val="20"/>
              </w:rPr>
              <w:t>2.102.304,36</w:t>
            </w:r>
          </w:p>
        </w:tc>
      </w:tr>
      <w:tr w:rsidR="001A5501" w:rsidTr="001A5501">
        <w:tc>
          <w:tcPr>
            <w:tcW w:w="993" w:type="dxa"/>
            <w:vMerge/>
            <w:tcBorders>
              <w:left w:val="single" w:sz="4" w:space="0" w:color="000000"/>
              <w:right w:val="single" w:sz="4" w:space="0" w:color="000000"/>
            </w:tcBorders>
          </w:tcPr>
          <w:p w:rsidR="001A5501" w:rsidRDefault="001A5501" w:rsidP="001A5501">
            <w:pPr>
              <w:widowControl w:val="0"/>
              <w:suppressAutoHyphens/>
              <w:spacing w:after="120" w:line="276" w:lineRule="auto"/>
              <w:jc w:val="center"/>
              <w:rPr>
                <w:rFonts w:ascii="Times New Roman" w:hAnsi="Times New Roman" w:cs="Times New Roman"/>
                <w:color w:val="000000"/>
                <w:sz w:val="20"/>
                <w:szCs w:val="20"/>
              </w:rPr>
            </w:pPr>
          </w:p>
        </w:tc>
        <w:tc>
          <w:tcPr>
            <w:tcW w:w="3572" w:type="dxa"/>
            <w:tcBorders>
              <w:top w:val="single" w:sz="4" w:space="0" w:color="000000"/>
              <w:left w:val="single" w:sz="4" w:space="0" w:color="000000"/>
              <w:bottom w:val="single" w:sz="4" w:space="0" w:color="000000"/>
              <w:right w:val="single" w:sz="4" w:space="0" w:color="000000"/>
            </w:tcBorders>
            <w:hideMark/>
          </w:tcPr>
          <w:p w:rsidR="001A5501" w:rsidRDefault="001A5501" w:rsidP="0086579A">
            <w:pPr>
              <w:widowControl w:val="0"/>
              <w:suppressAutoHyphens/>
              <w:spacing w:after="120"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Item 02 </w:t>
            </w:r>
            <w:r w:rsidR="0086579A">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86579A">
              <w:rPr>
                <w:rFonts w:ascii="Times New Roman" w:hAnsi="Times New Roman" w:cs="Times New Roman"/>
                <w:color w:val="000000"/>
                <w:sz w:val="20"/>
                <w:szCs w:val="20"/>
              </w:rPr>
              <w:t>26 (vinte e seis) postos de digitadores sem adicional de periculosidade.</w:t>
            </w:r>
          </w:p>
        </w:tc>
        <w:tc>
          <w:tcPr>
            <w:tcW w:w="1985" w:type="dxa"/>
            <w:tcBorders>
              <w:left w:val="single" w:sz="4" w:space="0" w:color="000000"/>
              <w:right w:val="single" w:sz="4" w:space="0" w:color="000000"/>
            </w:tcBorders>
            <w:hideMark/>
          </w:tcPr>
          <w:p w:rsidR="001A5501" w:rsidRDefault="001A5501" w:rsidP="0086579A">
            <w:pPr>
              <w:widowControl w:val="0"/>
              <w:suppressAutoHyphens/>
              <w:spacing w:after="120" w:line="276"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R$</w:t>
            </w:r>
            <w:r w:rsidR="00BF1F0A">
              <w:rPr>
                <w:rFonts w:ascii="Times New Roman" w:hAnsi="Times New Roman" w:cs="Times New Roman"/>
                <w:color w:val="000000"/>
                <w:sz w:val="20"/>
                <w:szCs w:val="20"/>
              </w:rPr>
              <w:t xml:space="preserve"> </w:t>
            </w:r>
            <w:r w:rsidR="0086579A">
              <w:rPr>
                <w:rFonts w:ascii="Times New Roman" w:hAnsi="Times New Roman" w:cs="Times New Roman"/>
                <w:color w:val="000000"/>
                <w:sz w:val="20"/>
                <w:szCs w:val="20"/>
              </w:rPr>
              <w:t>63.556,68</w:t>
            </w:r>
          </w:p>
        </w:tc>
        <w:tc>
          <w:tcPr>
            <w:tcW w:w="1955" w:type="dxa"/>
            <w:tcBorders>
              <w:left w:val="single" w:sz="4" w:space="0" w:color="000000"/>
              <w:right w:val="single" w:sz="4" w:space="0" w:color="000000"/>
            </w:tcBorders>
          </w:tcPr>
          <w:p w:rsidR="001A5501" w:rsidRDefault="001A5501" w:rsidP="0086579A">
            <w:pPr>
              <w:widowControl w:val="0"/>
              <w:suppressAutoHyphens/>
              <w:spacing w:after="120" w:line="276"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R$</w:t>
            </w:r>
            <w:r w:rsidR="0086579A">
              <w:rPr>
                <w:rFonts w:ascii="Times New Roman" w:hAnsi="Times New Roman" w:cs="Times New Roman"/>
                <w:color w:val="000000"/>
                <w:sz w:val="20"/>
                <w:szCs w:val="20"/>
              </w:rPr>
              <w:t xml:space="preserve"> 762.680,10</w:t>
            </w:r>
            <w:r w:rsidR="00BF1F0A">
              <w:rPr>
                <w:rFonts w:ascii="Times New Roman" w:hAnsi="Times New Roman" w:cs="Times New Roman"/>
                <w:color w:val="000000"/>
                <w:sz w:val="20"/>
                <w:szCs w:val="20"/>
              </w:rPr>
              <w:t xml:space="preserve"> </w:t>
            </w:r>
          </w:p>
        </w:tc>
      </w:tr>
      <w:tr w:rsidR="001A5501" w:rsidTr="001A5501">
        <w:tc>
          <w:tcPr>
            <w:tcW w:w="993" w:type="dxa"/>
            <w:tcBorders>
              <w:top w:val="single" w:sz="4" w:space="0" w:color="000000"/>
              <w:left w:val="single" w:sz="4" w:space="0" w:color="000000"/>
              <w:bottom w:val="single" w:sz="4" w:space="0" w:color="000000"/>
              <w:right w:val="single" w:sz="4" w:space="0" w:color="000000"/>
            </w:tcBorders>
            <w:hideMark/>
          </w:tcPr>
          <w:p w:rsidR="001A5501" w:rsidRDefault="001A5501" w:rsidP="001A5501">
            <w:pPr>
              <w:widowControl w:val="0"/>
              <w:suppressAutoHyphens/>
              <w:spacing w:after="120" w:line="276"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Total</w:t>
            </w:r>
          </w:p>
        </w:tc>
        <w:tc>
          <w:tcPr>
            <w:tcW w:w="3572" w:type="dxa"/>
            <w:tcBorders>
              <w:top w:val="single" w:sz="4" w:space="0" w:color="000000"/>
              <w:left w:val="single" w:sz="4" w:space="0" w:color="000000"/>
              <w:bottom w:val="single" w:sz="4" w:space="0" w:color="000000"/>
              <w:right w:val="single" w:sz="4" w:space="0" w:color="000000"/>
            </w:tcBorders>
          </w:tcPr>
          <w:p w:rsidR="001A5501" w:rsidRDefault="0086579A" w:rsidP="007044DA">
            <w:pPr>
              <w:widowControl w:val="0"/>
              <w:suppressAutoHyphens/>
              <w:spacing w:after="120" w:line="276" w:lineRule="auto"/>
              <w:rPr>
                <w:rFonts w:ascii="Times New Roman" w:hAnsi="Times New Roman" w:cs="Times New Roman"/>
                <w:color w:val="000000"/>
                <w:sz w:val="20"/>
                <w:szCs w:val="20"/>
              </w:rPr>
            </w:pPr>
            <w:r>
              <w:rPr>
                <w:rFonts w:ascii="Times New Roman" w:hAnsi="Times New Roman" w:cs="Times New Roman"/>
                <w:color w:val="000000"/>
                <w:sz w:val="20"/>
                <w:szCs w:val="20"/>
              </w:rPr>
              <w:t>85 postos de trabalho de digitador</w:t>
            </w:r>
          </w:p>
        </w:tc>
        <w:tc>
          <w:tcPr>
            <w:tcW w:w="1985" w:type="dxa"/>
            <w:tcBorders>
              <w:left w:val="single" w:sz="4" w:space="0" w:color="000000"/>
              <w:bottom w:val="single" w:sz="4" w:space="0" w:color="000000"/>
              <w:right w:val="single" w:sz="4" w:space="0" w:color="000000"/>
            </w:tcBorders>
          </w:tcPr>
          <w:p w:rsidR="001A5501" w:rsidRDefault="0086579A" w:rsidP="001A5501">
            <w:pPr>
              <w:widowControl w:val="0"/>
              <w:suppressAutoHyphens/>
              <w:spacing w:after="120" w:line="276"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R$ 238.748,71</w:t>
            </w:r>
          </w:p>
        </w:tc>
        <w:tc>
          <w:tcPr>
            <w:tcW w:w="1955" w:type="dxa"/>
            <w:tcBorders>
              <w:left w:val="single" w:sz="4" w:space="0" w:color="000000"/>
              <w:bottom w:val="single" w:sz="4" w:space="0" w:color="000000"/>
              <w:right w:val="single" w:sz="4" w:space="0" w:color="000000"/>
            </w:tcBorders>
          </w:tcPr>
          <w:p w:rsidR="001A5501" w:rsidRDefault="0086579A" w:rsidP="001A5501">
            <w:pPr>
              <w:widowControl w:val="0"/>
              <w:suppressAutoHyphens/>
              <w:spacing w:after="120" w:line="276" w:lineRule="auto"/>
              <w:jc w:val="both"/>
              <w:rPr>
                <w:rFonts w:ascii="Times New Roman" w:hAnsi="Times New Roman" w:cs="Times New Roman"/>
                <w:color w:val="000000"/>
                <w:sz w:val="20"/>
                <w:szCs w:val="20"/>
              </w:rPr>
            </w:pPr>
            <w:r>
              <w:rPr>
                <w:rFonts w:ascii="Times New Roman" w:hAnsi="Times New Roman" w:cs="Times New Roman"/>
                <w:color w:val="000000"/>
                <w:sz w:val="20"/>
                <w:szCs w:val="20"/>
              </w:rPr>
              <w:t>R$ 2.864.984,46</w:t>
            </w:r>
          </w:p>
        </w:tc>
      </w:tr>
    </w:tbl>
    <w:p w:rsidR="00CB5736" w:rsidRDefault="00CB5736" w:rsidP="00E06155">
      <w:pPr>
        <w:autoSpaceDE w:val="0"/>
        <w:autoSpaceDN w:val="0"/>
        <w:adjustRightInd w:val="0"/>
        <w:jc w:val="both"/>
        <w:rPr>
          <w:rFonts w:ascii="Times New Roman" w:hAnsi="Times New Roman" w:cs="Times New Roman"/>
          <w:b/>
          <w:bCs/>
        </w:rPr>
      </w:pPr>
    </w:p>
    <w:p w:rsidR="00CB5736" w:rsidRDefault="003C489B" w:rsidP="00E06155">
      <w:pPr>
        <w:autoSpaceDE w:val="0"/>
        <w:autoSpaceDN w:val="0"/>
        <w:adjustRightInd w:val="0"/>
        <w:jc w:val="both"/>
        <w:rPr>
          <w:rFonts w:ascii="Times New Roman" w:hAnsi="Times New Roman" w:cs="Times New Roman"/>
          <w:b/>
          <w:bCs/>
        </w:rPr>
      </w:pPr>
      <w:proofErr w:type="spellStart"/>
      <w:r>
        <w:rPr>
          <w:rFonts w:ascii="Times New Roman" w:hAnsi="Times New Roman" w:cs="Times New Roman"/>
          <w:b/>
          <w:bCs/>
        </w:rPr>
        <w:t>Obs</w:t>
      </w:r>
      <w:proofErr w:type="spellEnd"/>
      <w:r>
        <w:rPr>
          <w:rFonts w:ascii="Times New Roman" w:hAnsi="Times New Roman" w:cs="Times New Roman"/>
          <w:b/>
          <w:bCs/>
        </w:rPr>
        <w:t xml:space="preserve">: </w:t>
      </w:r>
      <w:r w:rsidRPr="003C489B">
        <w:rPr>
          <w:rFonts w:ascii="Times New Roman" w:hAnsi="Times New Roman" w:cs="Times New Roman"/>
          <w:bCs/>
        </w:rPr>
        <w:t xml:space="preserve">Não será admitida proposta cujo valor total do grupo assim como os valores de cada item for superior ao constante neste quadro. </w:t>
      </w:r>
    </w:p>
    <w:p w:rsidR="001A5501" w:rsidRDefault="001A5501">
      <w:pPr>
        <w:rPr>
          <w:rFonts w:ascii="Times New Roman" w:hAnsi="Times New Roman" w:cs="Times New Roman"/>
          <w:b/>
          <w:bCs/>
        </w:rPr>
      </w:pPr>
      <w:r>
        <w:rPr>
          <w:rFonts w:ascii="Times New Roman" w:hAnsi="Times New Roman" w:cs="Times New Roman"/>
          <w:b/>
          <w:bCs/>
        </w:rPr>
        <w:br w:type="page"/>
      </w:r>
    </w:p>
    <w:p w:rsidR="00CB5736" w:rsidRDefault="00CB5736" w:rsidP="00E06155">
      <w:pPr>
        <w:autoSpaceDE w:val="0"/>
        <w:autoSpaceDN w:val="0"/>
        <w:adjustRightInd w:val="0"/>
        <w:jc w:val="both"/>
        <w:rPr>
          <w:rFonts w:ascii="Times New Roman" w:hAnsi="Times New Roman" w:cs="Times New Roman"/>
          <w:b/>
          <w:bCs/>
        </w:rPr>
      </w:pPr>
    </w:p>
    <w:p w:rsidR="00CB5736" w:rsidRDefault="00CB5736" w:rsidP="00E06155">
      <w:pPr>
        <w:autoSpaceDE w:val="0"/>
        <w:autoSpaceDN w:val="0"/>
        <w:adjustRightInd w:val="0"/>
        <w:jc w:val="both"/>
        <w:rPr>
          <w:rFonts w:ascii="Times New Roman" w:hAnsi="Times New Roman" w:cs="Times New Roman"/>
          <w:b/>
          <w:bCs/>
        </w:rPr>
      </w:pPr>
    </w:p>
    <w:p w:rsidR="00CB5736" w:rsidRDefault="00CB5736" w:rsidP="00E06155">
      <w:pPr>
        <w:autoSpaceDE w:val="0"/>
        <w:autoSpaceDN w:val="0"/>
        <w:adjustRightInd w:val="0"/>
        <w:jc w:val="both"/>
        <w:rPr>
          <w:rFonts w:ascii="Times New Roman" w:hAnsi="Times New Roman" w:cs="Times New Roman"/>
          <w:b/>
          <w:bCs/>
        </w:rPr>
      </w:pPr>
    </w:p>
    <w:p w:rsidR="00E06155" w:rsidRDefault="00E06155" w:rsidP="00E06155">
      <w:pPr>
        <w:autoSpaceDE w:val="0"/>
        <w:autoSpaceDN w:val="0"/>
        <w:adjustRightInd w:val="0"/>
        <w:jc w:val="both"/>
        <w:rPr>
          <w:rFonts w:ascii="Times New Roman" w:hAnsi="Times New Roman" w:cs="Times New Roman"/>
          <w:b/>
          <w:bCs/>
        </w:rPr>
      </w:pPr>
      <w:r w:rsidRPr="005C47D7">
        <w:rPr>
          <w:rFonts w:ascii="Times New Roman" w:hAnsi="Times New Roman" w:cs="Times New Roman"/>
          <w:b/>
          <w:bCs/>
        </w:rPr>
        <w:t xml:space="preserve">ANEXO </w:t>
      </w:r>
      <w:r w:rsidR="00F77B87">
        <w:rPr>
          <w:rFonts w:ascii="Times New Roman" w:hAnsi="Times New Roman" w:cs="Times New Roman"/>
          <w:b/>
          <w:bCs/>
        </w:rPr>
        <w:t>B DO TERMO DE REFERÊNCIA -</w:t>
      </w:r>
      <w:r>
        <w:rPr>
          <w:rFonts w:ascii="Times New Roman" w:hAnsi="Times New Roman" w:cs="Times New Roman"/>
          <w:b/>
          <w:bCs/>
        </w:rPr>
        <w:t xml:space="preserve"> </w:t>
      </w:r>
      <w:r w:rsidRPr="005C47D7">
        <w:rPr>
          <w:rFonts w:ascii="Times New Roman" w:hAnsi="Times New Roman" w:cs="Times New Roman"/>
          <w:b/>
          <w:bCs/>
        </w:rPr>
        <w:t>AUTORIZAÇÃO À ADMINISTRAÇÃO PARA RETENÇÃO DE VALORES</w:t>
      </w:r>
    </w:p>
    <w:p w:rsidR="00E06155" w:rsidRPr="005C47D7" w:rsidRDefault="00E06155" w:rsidP="00E06155">
      <w:pPr>
        <w:autoSpaceDE w:val="0"/>
        <w:autoSpaceDN w:val="0"/>
        <w:adjustRightInd w:val="0"/>
        <w:jc w:val="both"/>
        <w:rPr>
          <w:rFonts w:ascii="Times New Roman" w:hAnsi="Times New Roman" w:cs="Times New Roman"/>
          <w:b/>
          <w:bCs/>
        </w:rPr>
      </w:pPr>
    </w:p>
    <w:p w:rsidR="00E06155" w:rsidRDefault="00E06155" w:rsidP="00E06155">
      <w:pPr>
        <w:autoSpaceDE w:val="0"/>
        <w:autoSpaceDN w:val="0"/>
        <w:adjustRightInd w:val="0"/>
        <w:jc w:val="both"/>
        <w:rPr>
          <w:rFonts w:ascii="Times New Roman" w:hAnsi="Times New Roman" w:cs="Times New Roman"/>
          <w:b/>
          <w:bCs/>
        </w:rPr>
      </w:pPr>
      <w:r w:rsidRPr="005C47D7">
        <w:rPr>
          <w:rFonts w:ascii="Times New Roman" w:hAnsi="Times New Roman" w:cs="Times New Roman"/>
          <w:b/>
          <w:bCs/>
        </w:rPr>
        <w:t>(Identificação completa do representante da licitação), como representante devidamente</w:t>
      </w:r>
      <w:r>
        <w:rPr>
          <w:rFonts w:ascii="Times New Roman" w:hAnsi="Times New Roman" w:cs="Times New Roman"/>
          <w:b/>
          <w:bCs/>
        </w:rPr>
        <w:t xml:space="preserve"> </w:t>
      </w:r>
      <w:r w:rsidRPr="005C47D7">
        <w:rPr>
          <w:rFonts w:ascii="Times New Roman" w:hAnsi="Times New Roman" w:cs="Times New Roman"/>
          <w:b/>
          <w:bCs/>
        </w:rPr>
        <w:t>constituído de (identificação completa da licitante) doravante denominada Licitante para</w:t>
      </w:r>
      <w:r>
        <w:rPr>
          <w:rFonts w:ascii="Times New Roman" w:hAnsi="Times New Roman" w:cs="Times New Roman"/>
          <w:b/>
          <w:bCs/>
        </w:rPr>
        <w:t xml:space="preserve"> </w:t>
      </w:r>
      <w:r w:rsidRPr="005C47D7">
        <w:rPr>
          <w:rFonts w:ascii="Times New Roman" w:hAnsi="Times New Roman" w:cs="Times New Roman"/>
          <w:b/>
          <w:bCs/>
        </w:rPr>
        <w:t xml:space="preserve">fins do disposto no Edital do Pregão Eletrônico nº </w:t>
      </w:r>
      <w:r w:rsidR="0086579A">
        <w:rPr>
          <w:rFonts w:ascii="Times New Roman" w:hAnsi="Times New Roman" w:cs="Times New Roman"/>
          <w:b/>
          <w:bCs/>
        </w:rPr>
        <w:t>04</w:t>
      </w:r>
      <w:r w:rsidRPr="005C47D7">
        <w:rPr>
          <w:rFonts w:ascii="Times New Roman" w:hAnsi="Times New Roman" w:cs="Times New Roman"/>
          <w:b/>
          <w:bCs/>
        </w:rPr>
        <w:t>/</w:t>
      </w:r>
      <w:r>
        <w:rPr>
          <w:rFonts w:ascii="Times New Roman" w:hAnsi="Times New Roman" w:cs="Times New Roman"/>
          <w:b/>
          <w:bCs/>
        </w:rPr>
        <w:t>201</w:t>
      </w:r>
      <w:r w:rsidR="0086579A">
        <w:rPr>
          <w:rFonts w:ascii="Times New Roman" w:hAnsi="Times New Roman" w:cs="Times New Roman"/>
          <w:b/>
          <w:bCs/>
        </w:rPr>
        <w:t>5</w:t>
      </w:r>
      <w:r w:rsidRPr="005C47D7">
        <w:rPr>
          <w:rFonts w:ascii="Times New Roman" w:hAnsi="Times New Roman" w:cs="Times New Roman"/>
          <w:b/>
          <w:bCs/>
        </w:rPr>
        <w:t>, AUTORIZO à</w:t>
      </w:r>
      <w:r>
        <w:rPr>
          <w:rFonts w:ascii="Times New Roman" w:hAnsi="Times New Roman" w:cs="Times New Roman"/>
          <w:b/>
          <w:bCs/>
        </w:rPr>
        <w:t xml:space="preserve"> </w:t>
      </w:r>
      <w:r w:rsidRPr="005C47D7">
        <w:rPr>
          <w:rFonts w:ascii="Times New Roman" w:hAnsi="Times New Roman" w:cs="Times New Roman"/>
          <w:b/>
          <w:bCs/>
        </w:rPr>
        <w:t>Administração:</w:t>
      </w:r>
    </w:p>
    <w:p w:rsidR="00E06155" w:rsidRPr="005C47D7" w:rsidRDefault="00E06155" w:rsidP="00E06155">
      <w:pPr>
        <w:autoSpaceDE w:val="0"/>
        <w:autoSpaceDN w:val="0"/>
        <w:adjustRightInd w:val="0"/>
        <w:jc w:val="both"/>
        <w:rPr>
          <w:rFonts w:ascii="Times New Roman" w:hAnsi="Times New Roman" w:cs="Times New Roman"/>
          <w:b/>
          <w:bCs/>
        </w:rPr>
      </w:pPr>
    </w:p>
    <w:p w:rsidR="00E06155" w:rsidRPr="005C47D7" w:rsidRDefault="00E06155" w:rsidP="00E06155">
      <w:pPr>
        <w:autoSpaceDE w:val="0"/>
        <w:autoSpaceDN w:val="0"/>
        <w:adjustRightInd w:val="0"/>
        <w:jc w:val="both"/>
        <w:rPr>
          <w:rFonts w:ascii="Times New Roman" w:hAnsi="Times New Roman" w:cs="Times New Roman"/>
        </w:rPr>
      </w:pPr>
      <w:r w:rsidRPr="005C47D7">
        <w:rPr>
          <w:rFonts w:ascii="Times New Roman" w:hAnsi="Times New Roman" w:cs="Times New Roman"/>
        </w:rPr>
        <w:t>1) efetuar a retenção de valores na fatura e o depósito direto dos valores devidos aos FGTS nas</w:t>
      </w:r>
      <w:r>
        <w:rPr>
          <w:rFonts w:ascii="Times New Roman" w:hAnsi="Times New Roman" w:cs="Times New Roman"/>
        </w:rPr>
        <w:t xml:space="preserve"> </w:t>
      </w:r>
      <w:r w:rsidRPr="005C47D7">
        <w:rPr>
          <w:rFonts w:ascii="Times New Roman" w:hAnsi="Times New Roman" w:cs="Times New Roman"/>
        </w:rPr>
        <w:t>respectivas contas vinculadas dos trabalhadores da contratada, observada a legislação</w:t>
      </w:r>
      <w:r>
        <w:rPr>
          <w:rFonts w:ascii="Times New Roman" w:hAnsi="Times New Roman" w:cs="Times New Roman"/>
        </w:rPr>
        <w:t xml:space="preserve"> </w:t>
      </w:r>
      <w:r w:rsidRPr="005C47D7">
        <w:rPr>
          <w:rFonts w:ascii="Times New Roman" w:hAnsi="Times New Roman" w:cs="Times New Roman"/>
        </w:rPr>
        <w:t>específica;</w:t>
      </w:r>
    </w:p>
    <w:p w:rsidR="00E06155" w:rsidRDefault="00E06155" w:rsidP="00E06155">
      <w:pPr>
        <w:autoSpaceDE w:val="0"/>
        <w:autoSpaceDN w:val="0"/>
        <w:adjustRightInd w:val="0"/>
        <w:jc w:val="both"/>
        <w:rPr>
          <w:rFonts w:ascii="Times New Roman" w:hAnsi="Times New Roman" w:cs="Times New Roman"/>
        </w:rPr>
      </w:pPr>
    </w:p>
    <w:p w:rsidR="00E06155" w:rsidRPr="005C47D7" w:rsidRDefault="00E06155" w:rsidP="00E06155">
      <w:pPr>
        <w:autoSpaceDE w:val="0"/>
        <w:autoSpaceDN w:val="0"/>
        <w:adjustRightInd w:val="0"/>
        <w:jc w:val="both"/>
        <w:rPr>
          <w:rFonts w:ascii="Times New Roman" w:hAnsi="Times New Roman" w:cs="Times New Roman"/>
        </w:rPr>
      </w:pPr>
      <w:r w:rsidRPr="005C47D7">
        <w:rPr>
          <w:rFonts w:ascii="Times New Roman" w:hAnsi="Times New Roman" w:cs="Times New Roman"/>
        </w:rPr>
        <w:t>2) efetuar o desconto na fatura e o pagamento direto dos salários e demais verbas trabalhistas</w:t>
      </w:r>
      <w:r>
        <w:rPr>
          <w:rFonts w:ascii="Times New Roman" w:hAnsi="Times New Roman" w:cs="Times New Roman"/>
        </w:rPr>
        <w:t xml:space="preserve"> </w:t>
      </w:r>
      <w:r w:rsidRPr="005C47D7">
        <w:rPr>
          <w:rFonts w:ascii="Times New Roman" w:hAnsi="Times New Roman" w:cs="Times New Roman"/>
        </w:rPr>
        <w:t>aos trabalhadores, quando houver falha no cumprimento dessas obrigações por parte da</w:t>
      </w:r>
      <w:r>
        <w:rPr>
          <w:rFonts w:ascii="Times New Roman" w:hAnsi="Times New Roman" w:cs="Times New Roman"/>
        </w:rPr>
        <w:t xml:space="preserve"> </w:t>
      </w:r>
      <w:r w:rsidRPr="005C47D7">
        <w:rPr>
          <w:rFonts w:ascii="Times New Roman" w:hAnsi="Times New Roman" w:cs="Times New Roman"/>
        </w:rPr>
        <w:t>contratada, até o momento da regularização, sem prejuízo das sanções cabíveis; e</w:t>
      </w:r>
    </w:p>
    <w:p w:rsidR="00E06155" w:rsidRDefault="00E06155" w:rsidP="00E06155">
      <w:pPr>
        <w:autoSpaceDE w:val="0"/>
        <w:autoSpaceDN w:val="0"/>
        <w:adjustRightInd w:val="0"/>
        <w:jc w:val="both"/>
        <w:rPr>
          <w:rFonts w:ascii="Times New Roman" w:hAnsi="Times New Roman" w:cs="Times New Roman"/>
        </w:rPr>
      </w:pPr>
    </w:p>
    <w:p w:rsidR="00E06155" w:rsidRDefault="00E06155" w:rsidP="00E06155">
      <w:pPr>
        <w:autoSpaceDE w:val="0"/>
        <w:autoSpaceDN w:val="0"/>
        <w:adjustRightInd w:val="0"/>
        <w:jc w:val="both"/>
        <w:rPr>
          <w:rFonts w:ascii="Times New Roman" w:hAnsi="Times New Roman" w:cs="Times New Roman"/>
        </w:rPr>
      </w:pPr>
      <w:proofErr w:type="gramStart"/>
      <w:r w:rsidRPr="005C47D7">
        <w:rPr>
          <w:rFonts w:ascii="Times New Roman" w:hAnsi="Times New Roman" w:cs="Times New Roman"/>
        </w:rPr>
        <w:t>3</w:t>
      </w:r>
      <w:proofErr w:type="gramEnd"/>
      <w:r w:rsidRPr="005C47D7">
        <w:rPr>
          <w:rFonts w:ascii="Times New Roman" w:hAnsi="Times New Roman" w:cs="Times New Roman"/>
        </w:rPr>
        <w:t>) efetuar abertura de conta corrente vinculada - bloqueada para movimentação, exceto quando</w:t>
      </w:r>
      <w:r>
        <w:rPr>
          <w:rFonts w:ascii="Times New Roman" w:hAnsi="Times New Roman" w:cs="Times New Roman"/>
        </w:rPr>
        <w:t xml:space="preserve"> </w:t>
      </w:r>
      <w:r w:rsidRPr="005C47D7">
        <w:rPr>
          <w:rFonts w:ascii="Times New Roman" w:hAnsi="Times New Roman" w:cs="Times New Roman"/>
        </w:rPr>
        <w:t>autorizada pela (Unidade d</w:t>
      </w:r>
      <w:r w:rsidR="00ED4478">
        <w:rPr>
          <w:rFonts w:ascii="Times New Roman" w:hAnsi="Times New Roman" w:cs="Times New Roman"/>
        </w:rPr>
        <w:t>o</w:t>
      </w:r>
      <w:r w:rsidRPr="005C47D7">
        <w:rPr>
          <w:rFonts w:ascii="Times New Roman" w:hAnsi="Times New Roman" w:cs="Times New Roman"/>
        </w:rPr>
        <w:t xml:space="preserve"> </w:t>
      </w:r>
      <w:r w:rsidR="00ED4478">
        <w:rPr>
          <w:rFonts w:ascii="Times New Roman" w:hAnsi="Times New Roman" w:cs="Times New Roman"/>
        </w:rPr>
        <w:t>DPF</w:t>
      </w:r>
      <w:r w:rsidRPr="005C47D7">
        <w:rPr>
          <w:rFonts w:ascii="Times New Roman" w:hAnsi="Times New Roman" w:cs="Times New Roman"/>
        </w:rPr>
        <w:t xml:space="preserve"> contratante), em nome desta empresa, com a finalidade de</w:t>
      </w:r>
      <w:r>
        <w:rPr>
          <w:rFonts w:ascii="Times New Roman" w:hAnsi="Times New Roman" w:cs="Times New Roman"/>
        </w:rPr>
        <w:t xml:space="preserve"> </w:t>
      </w:r>
      <w:r w:rsidRPr="005C47D7">
        <w:rPr>
          <w:rFonts w:ascii="Times New Roman" w:hAnsi="Times New Roman" w:cs="Times New Roman"/>
        </w:rPr>
        <w:t>depositar mensalmente os valores correspondentes às provisões previstas no anexo VII da IN</w:t>
      </w:r>
      <w:r>
        <w:rPr>
          <w:rFonts w:ascii="Times New Roman" w:hAnsi="Times New Roman" w:cs="Times New Roman"/>
        </w:rPr>
        <w:t xml:space="preserve"> </w:t>
      </w:r>
      <w:r w:rsidRPr="005C47D7">
        <w:rPr>
          <w:rFonts w:ascii="Times New Roman" w:hAnsi="Times New Roman" w:cs="Times New Roman"/>
        </w:rPr>
        <w:t xml:space="preserve">SLTI/MPOG nº 02/2008 e no Edital do Pregão nº </w:t>
      </w:r>
      <w:r w:rsidR="0086579A">
        <w:rPr>
          <w:rFonts w:ascii="Times New Roman" w:hAnsi="Times New Roman" w:cs="Times New Roman"/>
        </w:rPr>
        <w:t>04</w:t>
      </w:r>
      <w:r w:rsidRPr="005C47D7">
        <w:rPr>
          <w:rFonts w:ascii="Times New Roman" w:hAnsi="Times New Roman" w:cs="Times New Roman"/>
        </w:rPr>
        <w:t>/</w:t>
      </w:r>
      <w:r>
        <w:rPr>
          <w:rFonts w:ascii="Times New Roman" w:hAnsi="Times New Roman" w:cs="Times New Roman"/>
        </w:rPr>
        <w:t>201</w:t>
      </w:r>
      <w:r w:rsidR="0086579A">
        <w:rPr>
          <w:rFonts w:ascii="Times New Roman" w:hAnsi="Times New Roman" w:cs="Times New Roman"/>
        </w:rPr>
        <w:t>5</w:t>
      </w:r>
      <w:r w:rsidRPr="005C47D7">
        <w:rPr>
          <w:rFonts w:ascii="Times New Roman" w:hAnsi="Times New Roman" w:cs="Times New Roman"/>
        </w:rPr>
        <w:t>.</w:t>
      </w:r>
    </w:p>
    <w:p w:rsidR="0086579A" w:rsidRPr="005C47D7" w:rsidRDefault="0086579A" w:rsidP="00E06155">
      <w:pPr>
        <w:autoSpaceDE w:val="0"/>
        <w:autoSpaceDN w:val="0"/>
        <w:adjustRightInd w:val="0"/>
        <w:jc w:val="both"/>
        <w:rPr>
          <w:rFonts w:ascii="Times New Roman" w:hAnsi="Times New Roman" w:cs="Times New Roman"/>
        </w:rPr>
      </w:pPr>
    </w:p>
    <w:p w:rsidR="00E06155" w:rsidRPr="005C47D7" w:rsidRDefault="00E06155" w:rsidP="00E06155">
      <w:pPr>
        <w:autoSpaceDE w:val="0"/>
        <w:autoSpaceDN w:val="0"/>
        <w:adjustRightInd w:val="0"/>
        <w:jc w:val="right"/>
        <w:rPr>
          <w:rFonts w:ascii="Times New Roman" w:hAnsi="Times New Roman" w:cs="Times New Roman"/>
        </w:rPr>
      </w:pPr>
      <w:r w:rsidRPr="005C47D7">
        <w:rPr>
          <w:rFonts w:ascii="Times New Roman" w:hAnsi="Times New Roman" w:cs="Times New Roman"/>
        </w:rPr>
        <w:t xml:space="preserve">_____________________, _______ de ___________ </w:t>
      </w:r>
      <w:proofErr w:type="spellStart"/>
      <w:r w:rsidRPr="005C47D7">
        <w:rPr>
          <w:rFonts w:ascii="Times New Roman" w:hAnsi="Times New Roman" w:cs="Times New Roman"/>
        </w:rPr>
        <w:t>de</w:t>
      </w:r>
      <w:proofErr w:type="spellEnd"/>
      <w:r w:rsidRPr="005C47D7">
        <w:rPr>
          <w:rFonts w:ascii="Times New Roman" w:hAnsi="Times New Roman" w:cs="Times New Roman"/>
        </w:rPr>
        <w:t xml:space="preserve"> </w:t>
      </w:r>
      <w:r>
        <w:rPr>
          <w:rFonts w:ascii="Times New Roman" w:hAnsi="Times New Roman" w:cs="Times New Roman"/>
        </w:rPr>
        <w:t>201</w:t>
      </w:r>
      <w:r w:rsidR="0086579A">
        <w:rPr>
          <w:rFonts w:ascii="Times New Roman" w:hAnsi="Times New Roman" w:cs="Times New Roman"/>
        </w:rPr>
        <w:t>5</w:t>
      </w:r>
      <w:r w:rsidRPr="005C47D7">
        <w:rPr>
          <w:rFonts w:ascii="Times New Roman" w:hAnsi="Times New Roman" w:cs="Times New Roman"/>
        </w:rPr>
        <w:t>.</w:t>
      </w:r>
    </w:p>
    <w:p w:rsidR="00E06155" w:rsidRDefault="00E06155" w:rsidP="00E06155">
      <w:pPr>
        <w:autoSpaceDE w:val="0"/>
        <w:autoSpaceDN w:val="0"/>
        <w:adjustRightInd w:val="0"/>
        <w:jc w:val="both"/>
        <w:rPr>
          <w:rFonts w:ascii="Times New Roman" w:hAnsi="Times New Roman" w:cs="Times New Roman"/>
        </w:rPr>
      </w:pPr>
    </w:p>
    <w:p w:rsidR="00E06155" w:rsidRDefault="00E06155" w:rsidP="00E06155">
      <w:pPr>
        <w:autoSpaceDE w:val="0"/>
        <w:autoSpaceDN w:val="0"/>
        <w:adjustRightInd w:val="0"/>
        <w:jc w:val="both"/>
        <w:rPr>
          <w:rFonts w:ascii="Times New Roman" w:hAnsi="Times New Roman" w:cs="Times New Roman"/>
        </w:rPr>
      </w:pPr>
      <w:r w:rsidRPr="005C47D7">
        <w:rPr>
          <w:rFonts w:ascii="Times New Roman" w:hAnsi="Times New Roman" w:cs="Times New Roman"/>
        </w:rPr>
        <w:t>__________________________________________________________</w:t>
      </w:r>
    </w:p>
    <w:p w:rsidR="00E06155" w:rsidRDefault="00E06155" w:rsidP="0086579A">
      <w:pPr>
        <w:autoSpaceDE w:val="0"/>
        <w:autoSpaceDN w:val="0"/>
        <w:adjustRightInd w:val="0"/>
        <w:jc w:val="center"/>
        <w:rPr>
          <w:rFonts w:ascii="Times New Roman" w:hAnsi="Times New Roman" w:cs="Times New Roman"/>
        </w:rPr>
      </w:pPr>
      <w:r>
        <w:rPr>
          <w:rFonts w:ascii="Times New Roman" w:hAnsi="Times New Roman" w:cs="Times New Roman"/>
        </w:rPr>
        <w:t>Representante da empresa</w:t>
      </w:r>
    </w:p>
    <w:p w:rsidR="00E06155" w:rsidRDefault="00E06155" w:rsidP="00E06155">
      <w:pPr>
        <w:autoSpaceDE w:val="0"/>
        <w:autoSpaceDN w:val="0"/>
        <w:adjustRightInd w:val="0"/>
        <w:jc w:val="both"/>
        <w:rPr>
          <w:rFonts w:ascii="Times New Roman" w:hAnsi="Times New Roman" w:cs="Times New Roman"/>
        </w:rPr>
      </w:pPr>
    </w:p>
    <w:p w:rsidR="009D68FB" w:rsidRDefault="009D68FB" w:rsidP="00565CA1">
      <w:pPr>
        <w:rPr>
          <w:rFonts w:ascii="Times New Roman" w:hAnsi="Times New Roman" w:cs="Times New Roman"/>
        </w:rPr>
      </w:pPr>
    </w:p>
    <w:p w:rsidR="00E06155" w:rsidRDefault="00E06155" w:rsidP="00565CA1">
      <w:pPr>
        <w:rPr>
          <w:rFonts w:ascii="Times New Roman" w:hAnsi="Times New Roman" w:cs="Times New Roman"/>
        </w:rPr>
      </w:pPr>
    </w:p>
    <w:p w:rsidR="00E06155" w:rsidRDefault="00E06155">
      <w:pPr>
        <w:rPr>
          <w:rFonts w:ascii="Times New Roman" w:hAnsi="Times New Roman" w:cs="Times New Roman"/>
        </w:rPr>
      </w:pPr>
      <w:r>
        <w:rPr>
          <w:rFonts w:ascii="Times New Roman" w:hAnsi="Times New Roman" w:cs="Times New Roman"/>
        </w:rPr>
        <w:br w:type="page"/>
      </w:r>
    </w:p>
    <w:p w:rsidR="00E06155" w:rsidRDefault="00E06155" w:rsidP="00E06155">
      <w:pPr>
        <w:autoSpaceDE w:val="0"/>
        <w:autoSpaceDN w:val="0"/>
        <w:adjustRightInd w:val="0"/>
        <w:jc w:val="both"/>
        <w:rPr>
          <w:rFonts w:ascii="Times New Roman" w:hAnsi="Times New Roman" w:cs="Times New Roman"/>
          <w:b/>
          <w:bCs/>
        </w:rPr>
      </w:pPr>
    </w:p>
    <w:p w:rsidR="00E06155" w:rsidRDefault="00E06155" w:rsidP="00E06155">
      <w:pPr>
        <w:autoSpaceDE w:val="0"/>
        <w:autoSpaceDN w:val="0"/>
        <w:adjustRightInd w:val="0"/>
        <w:jc w:val="both"/>
        <w:rPr>
          <w:rFonts w:ascii="Times New Roman" w:hAnsi="Times New Roman" w:cs="Times New Roman"/>
          <w:b/>
          <w:bCs/>
        </w:rPr>
      </w:pPr>
    </w:p>
    <w:p w:rsidR="00E06155" w:rsidRDefault="00E06155" w:rsidP="00E06155">
      <w:pPr>
        <w:autoSpaceDE w:val="0"/>
        <w:autoSpaceDN w:val="0"/>
        <w:adjustRightInd w:val="0"/>
        <w:jc w:val="both"/>
        <w:rPr>
          <w:rFonts w:ascii="Times New Roman" w:hAnsi="Times New Roman" w:cs="Times New Roman"/>
          <w:b/>
          <w:bCs/>
        </w:rPr>
      </w:pPr>
      <w:r w:rsidRPr="005C47D7">
        <w:rPr>
          <w:rFonts w:ascii="Times New Roman" w:hAnsi="Times New Roman" w:cs="Times New Roman"/>
          <w:b/>
          <w:bCs/>
        </w:rPr>
        <w:t xml:space="preserve">ANEXO </w:t>
      </w:r>
      <w:r w:rsidR="00F77B87">
        <w:rPr>
          <w:rFonts w:ascii="Times New Roman" w:hAnsi="Times New Roman" w:cs="Times New Roman"/>
          <w:b/>
          <w:bCs/>
        </w:rPr>
        <w:t>C DO TERMO DE REFERÊNCIA-</w:t>
      </w:r>
      <w:r>
        <w:rPr>
          <w:rFonts w:ascii="Times New Roman" w:hAnsi="Times New Roman" w:cs="Times New Roman"/>
          <w:b/>
          <w:bCs/>
        </w:rPr>
        <w:t xml:space="preserve"> </w:t>
      </w:r>
      <w:r w:rsidRPr="005C47D7">
        <w:rPr>
          <w:rFonts w:ascii="Times New Roman" w:hAnsi="Times New Roman" w:cs="Times New Roman"/>
          <w:b/>
          <w:bCs/>
        </w:rPr>
        <w:t>DECLARAÇÃO DE INEXISTÊNCIA DE VÍNCULO FAMILIAR</w:t>
      </w:r>
    </w:p>
    <w:p w:rsidR="00E06155" w:rsidRPr="005C47D7" w:rsidRDefault="00E06155" w:rsidP="00E06155">
      <w:pPr>
        <w:autoSpaceDE w:val="0"/>
        <w:autoSpaceDN w:val="0"/>
        <w:adjustRightInd w:val="0"/>
        <w:jc w:val="both"/>
        <w:rPr>
          <w:rFonts w:ascii="Times New Roman" w:hAnsi="Times New Roman" w:cs="Times New Roman"/>
          <w:b/>
          <w:bCs/>
        </w:rPr>
      </w:pPr>
    </w:p>
    <w:p w:rsidR="00E06155" w:rsidRDefault="00E06155" w:rsidP="00E06155">
      <w:pPr>
        <w:autoSpaceDE w:val="0"/>
        <w:autoSpaceDN w:val="0"/>
        <w:adjustRightInd w:val="0"/>
        <w:jc w:val="both"/>
        <w:rPr>
          <w:rFonts w:ascii="Times New Roman" w:hAnsi="Times New Roman" w:cs="Times New Roman"/>
        </w:rPr>
      </w:pPr>
      <w:r w:rsidRPr="005C47D7">
        <w:rPr>
          <w:rFonts w:ascii="Times New Roman" w:hAnsi="Times New Roman" w:cs="Times New Roman"/>
        </w:rPr>
        <w:t>____________________________________________ inscrita no CNPJ nº _____________com sede</w:t>
      </w:r>
      <w:r>
        <w:rPr>
          <w:rFonts w:ascii="Times New Roman" w:hAnsi="Times New Roman" w:cs="Times New Roman"/>
        </w:rPr>
        <w:t xml:space="preserve"> </w:t>
      </w:r>
      <w:r w:rsidRPr="005C47D7">
        <w:rPr>
          <w:rFonts w:ascii="Times New Roman" w:hAnsi="Times New Roman" w:cs="Times New Roman"/>
        </w:rPr>
        <w:t>na _________________________________________________, por intermédio de</w:t>
      </w:r>
      <w:r>
        <w:rPr>
          <w:rFonts w:ascii="Times New Roman" w:hAnsi="Times New Roman" w:cs="Times New Roman"/>
        </w:rPr>
        <w:t xml:space="preserve"> </w:t>
      </w:r>
      <w:r w:rsidRPr="005C47D7">
        <w:rPr>
          <w:rFonts w:ascii="Times New Roman" w:hAnsi="Times New Roman" w:cs="Times New Roman"/>
        </w:rPr>
        <w:t>seu representante legal, o(a) Sr.(a) ____________________________________, infra-assinado,</w:t>
      </w:r>
      <w:r>
        <w:rPr>
          <w:rFonts w:ascii="Times New Roman" w:hAnsi="Times New Roman" w:cs="Times New Roman"/>
        </w:rPr>
        <w:t xml:space="preserve"> </w:t>
      </w:r>
      <w:r w:rsidRPr="005C47D7">
        <w:rPr>
          <w:rFonts w:ascii="Times New Roman" w:hAnsi="Times New Roman" w:cs="Times New Roman"/>
        </w:rPr>
        <w:t>portador(a) da Carteira de Identidade nº ______________ e do CPF/MF nº ______________,</w:t>
      </w:r>
      <w:r>
        <w:rPr>
          <w:rFonts w:ascii="Times New Roman" w:hAnsi="Times New Roman" w:cs="Times New Roman"/>
        </w:rPr>
        <w:t xml:space="preserve"> </w:t>
      </w:r>
      <w:r w:rsidRPr="005C47D7">
        <w:rPr>
          <w:rFonts w:ascii="Times New Roman" w:hAnsi="Times New Roman" w:cs="Times New Roman"/>
        </w:rPr>
        <w:t>para fins do presente processo licitatório, e em atenção à vedação prevista no art. 7º do Decreto</w:t>
      </w:r>
      <w:r>
        <w:rPr>
          <w:rFonts w:ascii="Times New Roman" w:hAnsi="Times New Roman" w:cs="Times New Roman"/>
        </w:rPr>
        <w:t xml:space="preserve"> </w:t>
      </w:r>
      <w:r w:rsidRPr="005C47D7">
        <w:rPr>
          <w:rFonts w:ascii="Times New Roman" w:hAnsi="Times New Roman" w:cs="Times New Roman"/>
        </w:rPr>
        <w:t>no 7.203, de 04 de junho de 2010, DECLARA, sob as penas da lei, que não haverá prestação de</w:t>
      </w:r>
      <w:r>
        <w:rPr>
          <w:rFonts w:ascii="Times New Roman" w:hAnsi="Times New Roman" w:cs="Times New Roman"/>
        </w:rPr>
        <w:t xml:space="preserve"> </w:t>
      </w:r>
      <w:r w:rsidRPr="005C47D7">
        <w:rPr>
          <w:rFonts w:ascii="Times New Roman" w:hAnsi="Times New Roman" w:cs="Times New Roman"/>
        </w:rPr>
        <w:t>serviço, na execução do contrato, de cônjuge, companheiro(a) ou parente em linha reta ou</w:t>
      </w:r>
      <w:r>
        <w:rPr>
          <w:rFonts w:ascii="Times New Roman" w:hAnsi="Times New Roman" w:cs="Times New Roman"/>
        </w:rPr>
        <w:t xml:space="preserve"> </w:t>
      </w:r>
      <w:r w:rsidRPr="005C47D7">
        <w:rPr>
          <w:rFonts w:ascii="Times New Roman" w:hAnsi="Times New Roman" w:cs="Times New Roman"/>
        </w:rPr>
        <w:t>colateral, por consanguinidade ou afinidade, até o terceiro grau, de agente público que exerce</w:t>
      </w:r>
      <w:r>
        <w:rPr>
          <w:rFonts w:ascii="Times New Roman" w:hAnsi="Times New Roman" w:cs="Times New Roman"/>
        </w:rPr>
        <w:t xml:space="preserve"> </w:t>
      </w:r>
      <w:r w:rsidRPr="005C47D7">
        <w:rPr>
          <w:rFonts w:ascii="Times New Roman" w:hAnsi="Times New Roman" w:cs="Times New Roman"/>
        </w:rPr>
        <w:t xml:space="preserve">cargo em comissão ou função de confiança no âmbito do </w:t>
      </w:r>
      <w:r w:rsidR="004B6F31">
        <w:rPr>
          <w:rFonts w:ascii="Times New Roman" w:hAnsi="Times New Roman" w:cs="Times New Roman"/>
        </w:rPr>
        <w:t>Departamento de Polícia Fe</w:t>
      </w:r>
      <w:r w:rsidR="00ED4478">
        <w:rPr>
          <w:rFonts w:ascii="Times New Roman" w:hAnsi="Times New Roman" w:cs="Times New Roman"/>
        </w:rPr>
        <w:t>deral</w:t>
      </w:r>
      <w:r w:rsidRPr="005C47D7">
        <w:rPr>
          <w:rFonts w:ascii="Times New Roman" w:hAnsi="Times New Roman" w:cs="Times New Roman"/>
        </w:rPr>
        <w:t>.</w:t>
      </w:r>
    </w:p>
    <w:p w:rsidR="00E06155" w:rsidRDefault="00E06155" w:rsidP="00E06155">
      <w:pPr>
        <w:autoSpaceDE w:val="0"/>
        <w:autoSpaceDN w:val="0"/>
        <w:adjustRightInd w:val="0"/>
        <w:jc w:val="both"/>
        <w:rPr>
          <w:rFonts w:ascii="Times New Roman" w:hAnsi="Times New Roman" w:cs="Times New Roman"/>
        </w:rPr>
      </w:pPr>
    </w:p>
    <w:p w:rsidR="00E06155" w:rsidRDefault="00E06155" w:rsidP="00E06155">
      <w:pPr>
        <w:autoSpaceDE w:val="0"/>
        <w:autoSpaceDN w:val="0"/>
        <w:adjustRightInd w:val="0"/>
        <w:jc w:val="both"/>
        <w:rPr>
          <w:rFonts w:ascii="Times New Roman" w:hAnsi="Times New Roman" w:cs="Times New Roman"/>
        </w:rPr>
      </w:pPr>
    </w:p>
    <w:p w:rsidR="00E06155" w:rsidRDefault="00E06155" w:rsidP="00E06155">
      <w:pPr>
        <w:autoSpaceDE w:val="0"/>
        <w:autoSpaceDN w:val="0"/>
        <w:adjustRightInd w:val="0"/>
        <w:jc w:val="right"/>
        <w:rPr>
          <w:rFonts w:ascii="Times New Roman" w:hAnsi="Times New Roman" w:cs="Times New Roman"/>
        </w:rPr>
      </w:pPr>
      <w:r>
        <w:rPr>
          <w:rFonts w:ascii="Times New Roman" w:hAnsi="Times New Roman" w:cs="Times New Roman"/>
        </w:rPr>
        <w:t xml:space="preserve">Brasília - </w:t>
      </w:r>
      <w:proofErr w:type="gramStart"/>
      <w:r>
        <w:rPr>
          <w:rFonts w:ascii="Times New Roman" w:hAnsi="Times New Roman" w:cs="Times New Roman"/>
        </w:rPr>
        <w:t>DF</w:t>
      </w:r>
      <w:r w:rsidR="00035D09">
        <w:rPr>
          <w:rFonts w:ascii="Times New Roman" w:hAnsi="Times New Roman" w:cs="Times New Roman"/>
        </w:rPr>
        <w:t xml:space="preserve"> ,</w:t>
      </w:r>
      <w:proofErr w:type="gramEnd"/>
      <w:r w:rsidR="00035D09">
        <w:rPr>
          <w:rFonts w:ascii="Times New Roman" w:hAnsi="Times New Roman" w:cs="Times New Roman"/>
        </w:rPr>
        <w:t xml:space="preserve"> _______ de </w:t>
      </w:r>
      <w:r w:rsidRPr="005C47D7">
        <w:rPr>
          <w:rFonts w:ascii="Times New Roman" w:hAnsi="Times New Roman" w:cs="Times New Roman"/>
        </w:rPr>
        <w:t xml:space="preserve">________ </w:t>
      </w:r>
      <w:proofErr w:type="spellStart"/>
      <w:r w:rsidRPr="005C47D7">
        <w:rPr>
          <w:rFonts w:ascii="Times New Roman" w:hAnsi="Times New Roman" w:cs="Times New Roman"/>
        </w:rPr>
        <w:t>de</w:t>
      </w:r>
      <w:proofErr w:type="spellEnd"/>
      <w:r w:rsidRPr="005C47D7">
        <w:rPr>
          <w:rFonts w:ascii="Times New Roman" w:hAnsi="Times New Roman" w:cs="Times New Roman"/>
        </w:rPr>
        <w:t xml:space="preserve"> </w:t>
      </w:r>
      <w:r w:rsidR="0086579A">
        <w:rPr>
          <w:rFonts w:ascii="Times New Roman" w:hAnsi="Times New Roman" w:cs="Times New Roman"/>
        </w:rPr>
        <w:t>2015</w:t>
      </w:r>
      <w:r>
        <w:rPr>
          <w:rFonts w:ascii="Times New Roman" w:hAnsi="Times New Roman" w:cs="Times New Roman"/>
        </w:rPr>
        <w:t>.</w:t>
      </w:r>
    </w:p>
    <w:p w:rsidR="00E06155" w:rsidRPr="005C47D7" w:rsidRDefault="00E06155" w:rsidP="00E06155">
      <w:pPr>
        <w:autoSpaceDE w:val="0"/>
        <w:autoSpaceDN w:val="0"/>
        <w:adjustRightInd w:val="0"/>
        <w:jc w:val="right"/>
        <w:rPr>
          <w:rFonts w:ascii="Times New Roman" w:hAnsi="Times New Roman" w:cs="Times New Roman"/>
        </w:rPr>
      </w:pPr>
    </w:p>
    <w:p w:rsidR="00E06155" w:rsidRPr="005C47D7" w:rsidRDefault="00E06155" w:rsidP="00E06155">
      <w:pPr>
        <w:autoSpaceDE w:val="0"/>
        <w:autoSpaceDN w:val="0"/>
        <w:adjustRightInd w:val="0"/>
        <w:jc w:val="both"/>
        <w:rPr>
          <w:rFonts w:ascii="Times New Roman" w:hAnsi="Times New Roman" w:cs="Times New Roman"/>
        </w:rPr>
      </w:pPr>
      <w:r w:rsidRPr="005C47D7">
        <w:rPr>
          <w:rFonts w:ascii="Times New Roman" w:hAnsi="Times New Roman" w:cs="Times New Roman"/>
        </w:rPr>
        <w:t>_________________________________________________________________</w:t>
      </w:r>
    </w:p>
    <w:p w:rsidR="00E06155" w:rsidRPr="005C47D7" w:rsidRDefault="00E06155" w:rsidP="0086579A">
      <w:pPr>
        <w:autoSpaceDE w:val="0"/>
        <w:autoSpaceDN w:val="0"/>
        <w:adjustRightInd w:val="0"/>
        <w:jc w:val="center"/>
        <w:rPr>
          <w:rFonts w:ascii="Times New Roman" w:hAnsi="Times New Roman" w:cs="Times New Roman"/>
        </w:rPr>
      </w:pPr>
      <w:r w:rsidRPr="005C47D7">
        <w:rPr>
          <w:rFonts w:ascii="Times New Roman" w:hAnsi="Times New Roman" w:cs="Times New Roman"/>
        </w:rPr>
        <w:t>Representante Legal da L</w:t>
      </w:r>
      <w:bookmarkStart w:id="2" w:name="_GoBack"/>
      <w:bookmarkEnd w:id="2"/>
      <w:r w:rsidRPr="005C47D7">
        <w:rPr>
          <w:rFonts w:ascii="Times New Roman" w:hAnsi="Times New Roman" w:cs="Times New Roman"/>
        </w:rPr>
        <w:t>icitante</w:t>
      </w:r>
    </w:p>
    <w:p w:rsidR="00E06155" w:rsidRDefault="00E06155" w:rsidP="00565CA1">
      <w:pPr>
        <w:rPr>
          <w:rFonts w:ascii="Times New Roman" w:hAnsi="Times New Roman" w:cs="Times New Roman"/>
        </w:rPr>
      </w:pPr>
    </w:p>
    <w:p w:rsidR="00F77B87" w:rsidRDefault="00F77B87" w:rsidP="00565CA1">
      <w:pPr>
        <w:rPr>
          <w:rFonts w:ascii="Times New Roman" w:hAnsi="Times New Roman" w:cs="Times New Roman"/>
        </w:rPr>
      </w:pPr>
    </w:p>
    <w:p w:rsidR="00F77B87" w:rsidRDefault="00F77B87" w:rsidP="00565CA1">
      <w:pPr>
        <w:rPr>
          <w:rFonts w:ascii="Times New Roman" w:hAnsi="Times New Roman" w:cs="Times New Roman"/>
        </w:rPr>
      </w:pPr>
    </w:p>
    <w:p w:rsidR="00F77B87" w:rsidRDefault="00F77B87" w:rsidP="00565CA1">
      <w:pPr>
        <w:rPr>
          <w:rFonts w:ascii="Times New Roman" w:hAnsi="Times New Roman" w:cs="Times New Roman"/>
        </w:rPr>
      </w:pPr>
    </w:p>
    <w:p w:rsidR="00F77B87" w:rsidRDefault="00F77B87" w:rsidP="00565CA1">
      <w:pPr>
        <w:rPr>
          <w:rFonts w:ascii="Times New Roman" w:hAnsi="Times New Roman" w:cs="Times New Roman"/>
        </w:rPr>
      </w:pPr>
    </w:p>
    <w:p w:rsidR="00F77B87" w:rsidRDefault="00F77B87">
      <w:pPr>
        <w:rPr>
          <w:rFonts w:ascii="Times New Roman" w:hAnsi="Times New Roman" w:cs="Times New Roman"/>
        </w:rPr>
      </w:pPr>
      <w:r>
        <w:rPr>
          <w:rFonts w:ascii="Times New Roman" w:hAnsi="Times New Roman" w:cs="Times New Roman"/>
        </w:rPr>
        <w:br w:type="page"/>
      </w:r>
    </w:p>
    <w:p w:rsidR="00F77B87" w:rsidRDefault="00F77B87" w:rsidP="00565CA1">
      <w:pPr>
        <w:rPr>
          <w:rFonts w:ascii="Times New Roman" w:hAnsi="Times New Roman" w:cs="Times New Roman"/>
        </w:rPr>
      </w:pPr>
    </w:p>
    <w:p w:rsidR="00F77B87" w:rsidRDefault="00F77B87" w:rsidP="00565CA1">
      <w:pPr>
        <w:rPr>
          <w:rFonts w:ascii="Times New Roman" w:hAnsi="Times New Roman" w:cs="Times New Roman"/>
        </w:rPr>
      </w:pPr>
    </w:p>
    <w:p w:rsidR="00F77B87" w:rsidRPr="009F066B" w:rsidRDefault="00F77B87" w:rsidP="00F77B87">
      <w:pPr>
        <w:widowControl w:val="0"/>
        <w:autoSpaceDE w:val="0"/>
        <w:autoSpaceDN w:val="0"/>
        <w:adjustRightInd w:val="0"/>
        <w:ind w:right="15"/>
        <w:jc w:val="center"/>
        <w:rPr>
          <w:rFonts w:ascii="Times New Roman" w:hAnsi="Times New Roman" w:cs="Times New Roman"/>
          <w:b/>
          <w:bCs/>
          <w:color w:val="000000"/>
          <w:w w:val="99"/>
          <w:sz w:val="20"/>
          <w:szCs w:val="20"/>
        </w:rPr>
      </w:pPr>
      <w:r>
        <w:rPr>
          <w:rFonts w:ascii="Times New Roman" w:hAnsi="Times New Roman" w:cs="Times New Roman"/>
          <w:b/>
          <w:bCs/>
          <w:color w:val="000000"/>
          <w:sz w:val="20"/>
          <w:szCs w:val="20"/>
        </w:rPr>
        <w:t xml:space="preserve">ANEXO D DO TERMO DE REFERÊNCIA - </w:t>
      </w:r>
      <w:r w:rsidRPr="009F066B">
        <w:rPr>
          <w:rFonts w:ascii="Times New Roman" w:hAnsi="Times New Roman" w:cs="Times New Roman"/>
          <w:b/>
          <w:bCs/>
          <w:color w:val="000000"/>
          <w:sz w:val="20"/>
          <w:szCs w:val="20"/>
        </w:rPr>
        <w:t xml:space="preserve">ACORDO DE NÍVEL DE SERVIÇO - ANS E METODOLOGIA DE </w:t>
      </w:r>
      <w:r w:rsidRPr="009F066B">
        <w:rPr>
          <w:rFonts w:ascii="Times New Roman" w:hAnsi="Times New Roman" w:cs="Times New Roman"/>
          <w:b/>
          <w:bCs/>
          <w:color w:val="000000"/>
          <w:w w:val="99"/>
          <w:sz w:val="20"/>
          <w:szCs w:val="20"/>
        </w:rPr>
        <w:t>AVALIAÇÃO</w:t>
      </w:r>
    </w:p>
    <w:p w:rsidR="00F77B87" w:rsidRPr="009F066B" w:rsidRDefault="00F77B87" w:rsidP="00F77B87">
      <w:pPr>
        <w:widowControl w:val="0"/>
        <w:autoSpaceDE w:val="0"/>
        <w:autoSpaceDN w:val="0"/>
        <w:adjustRightInd w:val="0"/>
        <w:ind w:right="15"/>
        <w:jc w:val="center"/>
        <w:rPr>
          <w:rFonts w:ascii="Times New Roman" w:hAnsi="Times New Roman" w:cs="Times New Roman"/>
          <w:b/>
          <w:bCs/>
          <w:caps/>
          <w:color w:val="000000"/>
          <w:w w:val="99"/>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5"/>
        <w:gridCol w:w="6355"/>
      </w:tblGrid>
      <w:tr w:rsidR="00F77B87" w:rsidRPr="009F066B" w:rsidTr="00AB3A9E">
        <w:tc>
          <w:tcPr>
            <w:tcW w:w="5000" w:type="pct"/>
            <w:gridSpan w:val="2"/>
          </w:tcPr>
          <w:p w:rsidR="00F77B87" w:rsidRPr="009F066B" w:rsidRDefault="00F77B87" w:rsidP="00AB3A9E">
            <w:pPr>
              <w:jc w:val="center"/>
              <w:rPr>
                <w:rFonts w:ascii="Times New Roman" w:hAnsi="Times New Roman" w:cs="Times New Roman"/>
                <w:sz w:val="20"/>
                <w:szCs w:val="20"/>
              </w:rPr>
            </w:pPr>
            <w:r w:rsidRPr="009F066B">
              <w:rPr>
                <w:rFonts w:ascii="Times New Roman" w:hAnsi="Times New Roman" w:cs="Times New Roman"/>
                <w:sz w:val="20"/>
                <w:szCs w:val="20"/>
              </w:rPr>
              <w:t>Cumprimento de obrigações contratuais</w:t>
            </w:r>
          </w:p>
        </w:tc>
      </w:tr>
      <w:tr w:rsidR="00F77B87" w:rsidRPr="009F066B" w:rsidTr="00AB3A9E">
        <w:tc>
          <w:tcPr>
            <w:tcW w:w="1356" w:type="pct"/>
            <w:shd w:val="clear" w:color="auto" w:fill="BFBFBF"/>
          </w:tcPr>
          <w:p w:rsidR="00F77B87" w:rsidRPr="009F066B" w:rsidRDefault="00F77B87" w:rsidP="00AB3A9E">
            <w:pPr>
              <w:rPr>
                <w:rFonts w:ascii="Times New Roman" w:hAnsi="Times New Roman" w:cs="Times New Roman"/>
                <w:b/>
                <w:sz w:val="20"/>
                <w:szCs w:val="20"/>
              </w:rPr>
            </w:pPr>
            <w:r w:rsidRPr="009F066B">
              <w:rPr>
                <w:rFonts w:ascii="Times New Roman" w:hAnsi="Times New Roman" w:cs="Times New Roman"/>
                <w:b/>
                <w:sz w:val="20"/>
                <w:szCs w:val="20"/>
              </w:rPr>
              <w:t>Item</w:t>
            </w:r>
          </w:p>
        </w:tc>
        <w:tc>
          <w:tcPr>
            <w:tcW w:w="3644" w:type="pct"/>
            <w:shd w:val="clear" w:color="auto" w:fill="BFBFBF"/>
          </w:tcPr>
          <w:p w:rsidR="00F77B87" w:rsidRPr="009F066B" w:rsidRDefault="00F77B87" w:rsidP="00AB3A9E">
            <w:pPr>
              <w:rPr>
                <w:rFonts w:ascii="Times New Roman" w:hAnsi="Times New Roman" w:cs="Times New Roman"/>
                <w:b/>
                <w:sz w:val="20"/>
                <w:szCs w:val="20"/>
              </w:rPr>
            </w:pPr>
            <w:r w:rsidRPr="009F066B">
              <w:rPr>
                <w:rFonts w:ascii="Times New Roman" w:hAnsi="Times New Roman" w:cs="Times New Roman"/>
                <w:b/>
                <w:sz w:val="20"/>
                <w:szCs w:val="20"/>
              </w:rPr>
              <w:t>Descrição</w:t>
            </w:r>
          </w:p>
        </w:tc>
      </w:tr>
      <w:tr w:rsidR="00F77B87" w:rsidRPr="009F066B" w:rsidTr="00AB3A9E">
        <w:tc>
          <w:tcPr>
            <w:tcW w:w="1356" w:type="pct"/>
          </w:tcPr>
          <w:p w:rsidR="00F77B87" w:rsidRPr="009F066B" w:rsidRDefault="00F77B87" w:rsidP="00AB3A9E">
            <w:pPr>
              <w:rPr>
                <w:rFonts w:ascii="Times New Roman" w:hAnsi="Times New Roman" w:cs="Times New Roman"/>
                <w:sz w:val="20"/>
                <w:szCs w:val="20"/>
              </w:rPr>
            </w:pPr>
            <w:r w:rsidRPr="009F066B">
              <w:rPr>
                <w:rFonts w:ascii="Times New Roman" w:hAnsi="Times New Roman" w:cs="Times New Roman"/>
                <w:sz w:val="20"/>
                <w:szCs w:val="20"/>
              </w:rPr>
              <w:t>Finalidade</w:t>
            </w:r>
          </w:p>
        </w:tc>
        <w:tc>
          <w:tcPr>
            <w:tcW w:w="3644" w:type="pct"/>
          </w:tcPr>
          <w:p w:rsidR="00F77B87" w:rsidRPr="009F066B" w:rsidRDefault="00F77B87" w:rsidP="00F77B87">
            <w:pPr>
              <w:rPr>
                <w:rFonts w:ascii="Times New Roman" w:hAnsi="Times New Roman" w:cs="Times New Roman"/>
                <w:sz w:val="20"/>
                <w:szCs w:val="20"/>
              </w:rPr>
            </w:pPr>
            <w:r>
              <w:rPr>
                <w:rFonts w:ascii="Times New Roman" w:hAnsi="Times New Roman" w:cs="Times New Roman"/>
                <w:sz w:val="20"/>
                <w:szCs w:val="20"/>
              </w:rPr>
              <w:t>Processamento de dados nos sistemas d</w:t>
            </w:r>
            <w:r w:rsidRPr="009F066B">
              <w:rPr>
                <w:rFonts w:ascii="Times New Roman" w:hAnsi="Times New Roman" w:cs="Times New Roman"/>
                <w:sz w:val="20"/>
                <w:szCs w:val="20"/>
              </w:rPr>
              <w:t>o Departamento de Polícia Federal Edifício e descentralizadas.</w:t>
            </w:r>
          </w:p>
        </w:tc>
      </w:tr>
      <w:tr w:rsidR="00F77B87" w:rsidRPr="009F066B" w:rsidTr="00AB3A9E">
        <w:tc>
          <w:tcPr>
            <w:tcW w:w="1356" w:type="pct"/>
          </w:tcPr>
          <w:p w:rsidR="00F77B87" w:rsidRPr="009F066B" w:rsidRDefault="00F77B87" w:rsidP="00AB3A9E">
            <w:pPr>
              <w:rPr>
                <w:rFonts w:ascii="Times New Roman" w:hAnsi="Times New Roman" w:cs="Times New Roman"/>
                <w:sz w:val="20"/>
                <w:szCs w:val="20"/>
              </w:rPr>
            </w:pPr>
            <w:r w:rsidRPr="009F066B">
              <w:rPr>
                <w:rFonts w:ascii="Times New Roman" w:hAnsi="Times New Roman" w:cs="Times New Roman"/>
                <w:sz w:val="20"/>
                <w:szCs w:val="20"/>
              </w:rPr>
              <w:t>Meta a cumprir</w:t>
            </w:r>
          </w:p>
        </w:tc>
        <w:tc>
          <w:tcPr>
            <w:tcW w:w="3644" w:type="pct"/>
          </w:tcPr>
          <w:p w:rsidR="00F77B87" w:rsidRPr="009F066B" w:rsidRDefault="00F77B87" w:rsidP="00AB3A9E">
            <w:pPr>
              <w:rPr>
                <w:rFonts w:ascii="Times New Roman" w:hAnsi="Times New Roman" w:cs="Times New Roman"/>
                <w:sz w:val="20"/>
                <w:szCs w:val="20"/>
              </w:rPr>
            </w:pPr>
            <w:r w:rsidRPr="009F066B">
              <w:rPr>
                <w:rFonts w:ascii="Times New Roman" w:hAnsi="Times New Roman" w:cs="Times New Roman"/>
                <w:sz w:val="20"/>
                <w:szCs w:val="20"/>
              </w:rPr>
              <w:t>Obrigações contratuais cumpridas.</w:t>
            </w:r>
          </w:p>
        </w:tc>
      </w:tr>
      <w:tr w:rsidR="00F77B87" w:rsidRPr="009F066B" w:rsidTr="00AB3A9E">
        <w:tc>
          <w:tcPr>
            <w:tcW w:w="1356" w:type="pct"/>
          </w:tcPr>
          <w:p w:rsidR="00F77B87" w:rsidRPr="009F066B" w:rsidRDefault="00F77B87" w:rsidP="00AB3A9E">
            <w:pPr>
              <w:rPr>
                <w:rFonts w:ascii="Times New Roman" w:hAnsi="Times New Roman" w:cs="Times New Roman"/>
                <w:sz w:val="20"/>
                <w:szCs w:val="20"/>
              </w:rPr>
            </w:pPr>
            <w:r w:rsidRPr="009F066B">
              <w:rPr>
                <w:rFonts w:ascii="Times New Roman" w:hAnsi="Times New Roman" w:cs="Times New Roman"/>
                <w:sz w:val="20"/>
                <w:szCs w:val="20"/>
              </w:rPr>
              <w:t>Instrumento de medição</w:t>
            </w:r>
          </w:p>
        </w:tc>
        <w:tc>
          <w:tcPr>
            <w:tcW w:w="3644" w:type="pct"/>
          </w:tcPr>
          <w:p w:rsidR="00F77B87" w:rsidRPr="009F066B" w:rsidRDefault="00F77B87" w:rsidP="00AB3A9E">
            <w:pPr>
              <w:rPr>
                <w:rFonts w:ascii="Times New Roman" w:hAnsi="Times New Roman" w:cs="Times New Roman"/>
                <w:sz w:val="20"/>
                <w:szCs w:val="20"/>
              </w:rPr>
            </w:pPr>
            <w:r w:rsidRPr="009F066B">
              <w:rPr>
                <w:rFonts w:ascii="Times New Roman" w:hAnsi="Times New Roman" w:cs="Times New Roman"/>
                <w:sz w:val="20"/>
                <w:szCs w:val="20"/>
              </w:rPr>
              <w:t>Avaliação direta do Fiscal por meio de notificação escrita.</w:t>
            </w:r>
          </w:p>
        </w:tc>
      </w:tr>
      <w:tr w:rsidR="00F77B87" w:rsidRPr="009F066B" w:rsidTr="00AB3A9E">
        <w:tc>
          <w:tcPr>
            <w:tcW w:w="1356" w:type="pct"/>
          </w:tcPr>
          <w:p w:rsidR="00F77B87" w:rsidRPr="009F066B" w:rsidRDefault="00F77B87" w:rsidP="00AB3A9E">
            <w:pPr>
              <w:rPr>
                <w:rFonts w:ascii="Times New Roman" w:hAnsi="Times New Roman" w:cs="Times New Roman"/>
                <w:sz w:val="20"/>
                <w:szCs w:val="20"/>
              </w:rPr>
            </w:pPr>
            <w:r w:rsidRPr="009F066B">
              <w:rPr>
                <w:rFonts w:ascii="Times New Roman" w:hAnsi="Times New Roman" w:cs="Times New Roman"/>
                <w:sz w:val="20"/>
                <w:szCs w:val="20"/>
              </w:rPr>
              <w:t>Forma de acompanhamento</w:t>
            </w:r>
          </w:p>
        </w:tc>
        <w:tc>
          <w:tcPr>
            <w:tcW w:w="3644" w:type="pct"/>
          </w:tcPr>
          <w:p w:rsidR="00F77B87" w:rsidRPr="009F066B" w:rsidRDefault="00F77B87" w:rsidP="00AB3A9E">
            <w:pPr>
              <w:rPr>
                <w:rFonts w:ascii="Times New Roman" w:hAnsi="Times New Roman" w:cs="Times New Roman"/>
                <w:sz w:val="20"/>
                <w:szCs w:val="20"/>
              </w:rPr>
            </w:pPr>
            <w:r w:rsidRPr="009F066B">
              <w:rPr>
                <w:rFonts w:ascii="Times New Roman" w:hAnsi="Times New Roman" w:cs="Times New Roman"/>
                <w:sz w:val="20"/>
                <w:szCs w:val="20"/>
              </w:rPr>
              <w:t>Vistoria nos postos de serviços.</w:t>
            </w:r>
          </w:p>
        </w:tc>
      </w:tr>
      <w:tr w:rsidR="00F77B87" w:rsidRPr="009F066B" w:rsidTr="00AB3A9E">
        <w:tc>
          <w:tcPr>
            <w:tcW w:w="1356" w:type="pct"/>
          </w:tcPr>
          <w:p w:rsidR="00F77B87" w:rsidRPr="009F066B" w:rsidRDefault="00F77B87" w:rsidP="00AB3A9E">
            <w:pPr>
              <w:rPr>
                <w:rFonts w:ascii="Times New Roman" w:hAnsi="Times New Roman" w:cs="Times New Roman"/>
                <w:sz w:val="20"/>
                <w:szCs w:val="20"/>
              </w:rPr>
            </w:pPr>
            <w:r w:rsidRPr="009F066B">
              <w:rPr>
                <w:rFonts w:ascii="Times New Roman" w:hAnsi="Times New Roman" w:cs="Times New Roman"/>
                <w:sz w:val="20"/>
                <w:szCs w:val="20"/>
              </w:rPr>
              <w:t>Periodicidade</w:t>
            </w:r>
          </w:p>
        </w:tc>
        <w:tc>
          <w:tcPr>
            <w:tcW w:w="3644" w:type="pct"/>
          </w:tcPr>
          <w:p w:rsidR="00F77B87" w:rsidRPr="009F066B" w:rsidRDefault="00F77B87" w:rsidP="00AB3A9E">
            <w:pPr>
              <w:rPr>
                <w:rFonts w:ascii="Times New Roman" w:hAnsi="Times New Roman" w:cs="Times New Roman"/>
                <w:sz w:val="20"/>
                <w:szCs w:val="20"/>
              </w:rPr>
            </w:pPr>
            <w:r w:rsidRPr="009F066B">
              <w:rPr>
                <w:rFonts w:ascii="Times New Roman" w:hAnsi="Times New Roman" w:cs="Times New Roman"/>
                <w:sz w:val="20"/>
                <w:szCs w:val="20"/>
              </w:rPr>
              <w:t>Diária.</w:t>
            </w:r>
          </w:p>
        </w:tc>
      </w:tr>
      <w:tr w:rsidR="00F77B87" w:rsidRPr="009F066B" w:rsidTr="00AB3A9E">
        <w:tc>
          <w:tcPr>
            <w:tcW w:w="1356" w:type="pct"/>
          </w:tcPr>
          <w:p w:rsidR="00F77B87" w:rsidRPr="009F066B" w:rsidRDefault="00F77B87" w:rsidP="00AB3A9E">
            <w:pPr>
              <w:rPr>
                <w:rFonts w:ascii="Times New Roman" w:hAnsi="Times New Roman" w:cs="Times New Roman"/>
                <w:sz w:val="20"/>
                <w:szCs w:val="20"/>
              </w:rPr>
            </w:pPr>
            <w:r w:rsidRPr="009F066B">
              <w:rPr>
                <w:rFonts w:ascii="Times New Roman" w:hAnsi="Times New Roman" w:cs="Times New Roman"/>
                <w:sz w:val="20"/>
                <w:szCs w:val="20"/>
              </w:rPr>
              <w:t>Mecanismo de Cálculo</w:t>
            </w:r>
          </w:p>
        </w:tc>
        <w:tc>
          <w:tcPr>
            <w:tcW w:w="3644" w:type="pct"/>
          </w:tcPr>
          <w:p w:rsidR="00F77B87" w:rsidRPr="009F066B" w:rsidRDefault="00F77B87" w:rsidP="00AB3A9E">
            <w:pPr>
              <w:rPr>
                <w:rFonts w:ascii="Times New Roman" w:hAnsi="Times New Roman" w:cs="Times New Roman"/>
                <w:sz w:val="20"/>
                <w:szCs w:val="20"/>
              </w:rPr>
            </w:pPr>
            <w:r w:rsidRPr="009F066B">
              <w:rPr>
                <w:rFonts w:ascii="Times New Roman" w:hAnsi="Times New Roman" w:cs="Times New Roman"/>
                <w:sz w:val="20"/>
                <w:szCs w:val="20"/>
              </w:rPr>
              <w:t>Soma dos percentuais relativos aos graus das penalidades notificadas (Tabela 1).</w:t>
            </w:r>
          </w:p>
        </w:tc>
      </w:tr>
      <w:tr w:rsidR="00F77B87" w:rsidRPr="009F066B" w:rsidTr="00AB3A9E">
        <w:tc>
          <w:tcPr>
            <w:tcW w:w="1356" w:type="pct"/>
          </w:tcPr>
          <w:p w:rsidR="00F77B87" w:rsidRPr="009F066B" w:rsidRDefault="00F77B87" w:rsidP="00AB3A9E">
            <w:pPr>
              <w:rPr>
                <w:rFonts w:ascii="Times New Roman" w:hAnsi="Times New Roman" w:cs="Times New Roman"/>
                <w:sz w:val="20"/>
                <w:szCs w:val="20"/>
              </w:rPr>
            </w:pPr>
            <w:r w:rsidRPr="009F066B">
              <w:rPr>
                <w:rFonts w:ascii="Times New Roman" w:hAnsi="Times New Roman" w:cs="Times New Roman"/>
                <w:sz w:val="20"/>
                <w:szCs w:val="20"/>
              </w:rPr>
              <w:t>Início da Vigência</w:t>
            </w:r>
          </w:p>
        </w:tc>
        <w:tc>
          <w:tcPr>
            <w:tcW w:w="3644" w:type="pct"/>
          </w:tcPr>
          <w:p w:rsidR="00F77B87" w:rsidRPr="009F066B" w:rsidRDefault="00F77B87" w:rsidP="00AB3A9E">
            <w:pPr>
              <w:rPr>
                <w:rFonts w:ascii="Times New Roman" w:hAnsi="Times New Roman" w:cs="Times New Roman"/>
                <w:sz w:val="20"/>
                <w:szCs w:val="20"/>
              </w:rPr>
            </w:pPr>
            <w:r w:rsidRPr="009F066B">
              <w:rPr>
                <w:rFonts w:ascii="Times New Roman" w:hAnsi="Times New Roman" w:cs="Times New Roman"/>
                <w:sz w:val="20"/>
                <w:szCs w:val="20"/>
              </w:rPr>
              <w:t>Data da assinatura do Contrato.</w:t>
            </w:r>
          </w:p>
        </w:tc>
      </w:tr>
      <w:tr w:rsidR="00F77B87" w:rsidRPr="009F066B" w:rsidTr="00AB3A9E">
        <w:tc>
          <w:tcPr>
            <w:tcW w:w="1356" w:type="pct"/>
          </w:tcPr>
          <w:p w:rsidR="00F77B87" w:rsidRPr="009F066B" w:rsidRDefault="00F77B87" w:rsidP="00AB3A9E">
            <w:pPr>
              <w:rPr>
                <w:rFonts w:ascii="Times New Roman" w:hAnsi="Times New Roman" w:cs="Times New Roman"/>
                <w:sz w:val="20"/>
                <w:szCs w:val="20"/>
              </w:rPr>
            </w:pPr>
            <w:r w:rsidRPr="009F066B">
              <w:rPr>
                <w:rFonts w:ascii="Times New Roman" w:hAnsi="Times New Roman" w:cs="Times New Roman"/>
                <w:sz w:val="20"/>
                <w:szCs w:val="20"/>
              </w:rPr>
              <w:t>Sanções</w:t>
            </w:r>
          </w:p>
        </w:tc>
        <w:tc>
          <w:tcPr>
            <w:tcW w:w="3644" w:type="pct"/>
          </w:tcPr>
          <w:p w:rsidR="00F77B87" w:rsidRPr="009F066B" w:rsidRDefault="00F77B87" w:rsidP="00F77B87">
            <w:pPr>
              <w:pStyle w:val="PargrafodaLista"/>
              <w:numPr>
                <w:ilvl w:val="0"/>
                <w:numId w:val="42"/>
              </w:numPr>
              <w:rPr>
                <w:rFonts w:ascii="Times New Roman" w:hAnsi="Times New Roman" w:cs="Times New Roman"/>
                <w:sz w:val="20"/>
                <w:szCs w:val="20"/>
              </w:rPr>
            </w:pPr>
            <w:r w:rsidRPr="009F066B">
              <w:rPr>
                <w:rFonts w:ascii="Times New Roman" w:hAnsi="Times New Roman" w:cs="Times New Roman"/>
                <w:sz w:val="20"/>
                <w:szCs w:val="20"/>
              </w:rPr>
              <w:t>Multa conforme a soma dos percentuais relativos aos graus das penalidades notificadas no mesmo mês, até o limite de 20%.</w:t>
            </w:r>
          </w:p>
          <w:p w:rsidR="00F77B87" w:rsidRPr="009F066B" w:rsidRDefault="00F77B87" w:rsidP="00F77B87">
            <w:pPr>
              <w:pStyle w:val="PargrafodaLista"/>
              <w:numPr>
                <w:ilvl w:val="0"/>
                <w:numId w:val="42"/>
              </w:numPr>
              <w:rPr>
                <w:rFonts w:ascii="Times New Roman" w:hAnsi="Times New Roman" w:cs="Times New Roman"/>
                <w:sz w:val="20"/>
                <w:szCs w:val="20"/>
              </w:rPr>
            </w:pPr>
            <w:r w:rsidRPr="009F066B">
              <w:rPr>
                <w:rFonts w:ascii="Times New Roman" w:hAnsi="Times New Roman" w:cs="Times New Roman"/>
                <w:sz w:val="20"/>
                <w:szCs w:val="20"/>
              </w:rPr>
              <w:t>A reincidência de multa no percentual de 20% do valor da fatura mensal na mesma vigência do Contrato implicará sua rescisão, sem prejuízo de outras multas previstas no edital, no Contrato e na Legislação.</w:t>
            </w:r>
          </w:p>
        </w:tc>
      </w:tr>
      <w:tr w:rsidR="00F77B87" w:rsidRPr="009F066B" w:rsidTr="00AB3A9E">
        <w:tc>
          <w:tcPr>
            <w:tcW w:w="1356" w:type="pct"/>
          </w:tcPr>
          <w:p w:rsidR="00F77B87" w:rsidRPr="009F066B" w:rsidRDefault="00F77B87" w:rsidP="00AB3A9E">
            <w:pPr>
              <w:rPr>
                <w:rFonts w:ascii="Times New Roman" w:hAnsi="Times New Roman" w:cs="Times New Roman"/>
                <w:sz w:val="20"/>
                <w:szCs w:val="20"/>
              </w:rPr>
            </w:pPr>
            <w:r w:rsidRPr="009F066B">
              <w:rPr>
                <w:rFonts w:ascii="Times New Roman" w:hAnsi="Times New Roman" w:cs="Times New Roman"/>
                <w:sz w:val="20"/>
                <w:szCs w:val="20"/>
              </w:rPr>
              <w:t>Observações</w:t>
            </w:r>
          </w:p>
        </w:tc>
        <w:tc>
          <w:tcPr>
            <w:tcW w:w="3644" w:type="pct"/>
          </w:tcPr>
          <w:p w:rsidR="00F77B87" w:rsidRPr="009F066B" w:rsidRDefault="00F77B87" w:rsidP="00AB3A9E">
            <w:pPr>
              <w:rPr>
                <w:rFonts w:ascii="Times New Roman" w:hAnsi="Times New Roman" w:cs="Times New Roman"/>
                <w:sz w:val="20"/>
                <w:szCs w:val="20"/>
              </w:rPr>
            </w:pPr>
            <w:r w:rsidRPr="009F066B">
              <w:rPr>
                <w:rFonts w:ascii="Times New Roman" w:hAnsi="Times New Roman" w:cs="Times New Roman"/>
                <w:sz w:val="20"/>
                <w:szCs w:val="20"/>
              </w:rPr>
              <w:t>Na notificação deverá constar o nº do item do indicador de avaliação infringido (Tabela 02) e a assinatura do Preposto da empresa.</w:t>
            </w:r>
          </w:p>
        </w:tc>
      </w:tr>
    </w:tbl>
    <w:p w:rsidR="00F77B87" w:rsidRPr="009F066B" w:rsidRDefault="00F77B87" w:rsidP="00F77B87">
      <w:pPr>
        <w:jc w:val="center"/>
        <w:rPr>
          <w:rFonts w:ascii="Times New Roman" w:hAnsi="Times New Roman" w:cs="Times New Roman"/>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0"/>
        <w:gridCol w:w="7290"/>
      </w:tblGrid>
      <w:tr w:rsidR="00F77B87" w:rsidRPr="009F066B" w:rsidTr="00AB3A9E">
        <w:tc>
          <w:tcPr>
            <w:tcW w:w="5000" w:type="pct"/>
            <w:gridSpan w:val="2"/>
            <w:shd w:val="clear" w:color="auto" w:fill="D9D9D9"/>
          </w:tcPr>
          <w:p w:rsidR="00F77B87" w:rsidRPr="009F066B" w:rsidRDefault="00F77B87" w:rsidP="00AB3A9E">
            <w:pPr>
              <w:jc w:val="center"/>
              <w:rPr>
                <w:rFonts w:ascii="Times New Roman" w:hAnsi="Times New Roman" w:cs="Times New Roman"/>
                <w:b/>
                <w:sz w:val="20"/>
                <w:szCs w:val="20"/>
              </w:rPr>
            </w:pPr>
            <w:r w:rsidRPr="009F066B">
              <w:rPr>
                <w:rFonts w:ascii="Times New Roman" w:hAnsi="Times New Roman" w:cs="Times New Roman"/>
                <w:b/>
                <w:sz w:val="20"/>
                <w:szCs w:val="20"/>
              </w:rPr>
              <w:t>Tabela 01</w:t>
            </w:r>
          </w:p>
        </w:tc>
      </w:tr>
      <w:tr w:rsidR="00F77B87" w:rsidRPr="009F066B" w:rsidTr="00AB3A9E">
        <w:tc>
          <w:tcPr>
            <w:tcW w:w="820" w:type="pct"/>
            <w:shd w:val="clear" w:color="auto" w:fill="BFBFBF"/>
          </w:tcPr>
          <w:p w:rsidR="00F77B87" w:rsidRPr="009F066B" w:rsidRDefault="00F77B87" w:rsidP="00AB3A9E">
            <w:pPr>
              <w:jc w:val="center"/>
              <w:rPr>
                <w:rFonts w:ascii="Times New Roman" w:hAnsi="Times New Roman" w:cs="Times New Roman"/>
                <w:sz w:val="20"/>
                <w:szCs w:val="20"/>
              </w:rPr>
            </w:pPr>
            <w:r w:rsidRPr="009F066B">
              <w:rPr>
                <w:rFonts w:ascii="Times New Roman" w:hAnsi="Times New Roman" w:cs="Times New Roman"/>
                <w:sz w:val="20"/>
                <w:szCs w:val="20"/>
              </w:rPr>
              <w:t>GRAU</w:t>
            </w:r>
          </w:p>
        </w:tc>
        <w:tc>
          <w:tcPr>
            <w:tcW w:w="4180" w:type="pct"/>
            <w:shd w:val="clear" w:color="auto" w:fill="BFBFBF"/>
          </w:tcPr>
          <w:p w:rsidR="00F77B87" w:rsidRPr="009F066B" w:rsidRDefault="00F77B87" w:rsidP="00AB3A9E">
            <w:pPr>
              <w:jc w:val="center"/>
              <w:rPr>
                <w:rFonts w:ascii="Times New Roman" w:hAnsi="Times New Roman" w:cs="Times New Roman"/>
                <w:sz w:val="20"/>
                <w:szCs w:val="20"/>
              </w:rPr>
            </w:pPr>
            <w:r w:rsidRPr="009F066B">
              <w:rPr>
                <w:rFonts w:ascii="Times New Roman" w:hAnsi="Times New Roman" w:cs="Times New Roman"/>
                <w:sz w:val="20"/>
                <w:szCs w:val="20"/>
              </w:rPr>
              <w:t>PENALIDADE – DESCONTO SOBRE A FATURA MENSAL</w:t>
            </w:r>
          </w:p>
        </w:tc>
      </w:tr>
      <w:tr w:rsidR="00F77B87" w:rsidRPr="009F066B" w:rsidTr="00AB3A9E">
        <w:tc>
          <w:tcPr>
            <w:tcW w:w="820" w:type="pct"/>
          </w:tcPr>
          <w:p w:rsidR="00F77B87" w:rsidRPr="009F066B" w:rsidRDefault="00F77B87" w:rsidP="00AB3A9E">
            <w:pPr>
              <w:jc w:val="center"/>
              <w:rPr>
                <w:rFonts w:ascii="Times New Roman" w:hAnsi="Times New Roman" w:cs="Times New Roman"/>
                <w:sz w:val="20"/>
                <w:szCs w:val="20"/>
              </w:rPr>
            </w:pPr>
            <w:r w:rsidRPr="009F066B">
              <w:rPr>
                <w:rFonts w:ascii="Times New Roman" w:hAnsi="Times New Roman" w:cs="Times New Roman"/>
                <w:sz w:val="20"/>
                <w:szCs w:val="20"/>
              </w:rPr>
              <w:t>01</w:t>
            </w:r>
          </w:p>
        </w:tc>
        <w:tc>
          <w:tcPr>
            <w:tcW w:w="4180" w:type="pct"/>
          </w:tcPr>
          <w:p w:rsidR="00F77B87" w:rsidRPr="009F066B" w:rsidRDefault="00F77B87" w:rsidP="00AB3A9E">
            <w:pPr>
              <w:jc w:val="center"/>
              <w:rPr>
                <w:rFonts w:ascii="Times New Roman" w:hAnsi="Times New Roman" w:cs="Times New Roman"/>
                <w:sz w:val="20"/>
                <w:szCs w:val="20"/>
              </w:rPr>
            </w:pPr>
            <w:r w:rsidRPr="009F066B">
              <w:rPr>
                <w:rFonts w:ascii="Times New Roman" w:hAnsi="Times New Roman" w:cs="Times New Roman"/>
                <w:sz w:val="20"/>
                <w:szCs w:val="20"/>
              </w:rPr>
              <w:t>0,2% por dia sobre o valor mensal do contrato</w:t>
            </w:r>
          </w:p>
        </w:tc>
      </w:tr>
      <w:tr w:rsidR="00F77B87" w:rsidRPr="009F066B" w:rsidTr="00AB3A9E">
        <w:tc>
          <w:tcPr>
            <w:tcW w:w="820" w:type="pct"/>
          </w:tcPr>
          <w:p w:rsidR="00F77B87" w:rsidRPr="009F066B" w:rsidRDefault="00F77B87" w:rsidP="00AB3A9E">
            <w:pPr>
              <w:jc w:val="center"/>
              <w:rPr>
                <w:rFonts w:ascii="Times New Roman" w:hAnsi="Times New Roman" w:cs="Times New Roman"/>
                <w:sz w:val="20"/>
                <w:szCs w:val="20"/>
              </w:rPr>
            </w:pPr>
            <w:r w:rsidRPr="009F066B">
              <w:rPr>
                <w:rFonts w:ascii="Times New Roman" w:hAnsi="Times New Roman" w:cs="Times New Roman"/>
                <w:sz w:val="20"/>
                <w:szCs w:val="20"/>
              </w:rPr>
              <w:t>02</w:t>
            </w:r>
          </w:p>
        </w:tc>
        <w:tc>
          <w:tcPr>
            <w:tcW w:w="4180" w:type="pct"/>
          </w:tcPr>
          <w:p w:rsidR="00F77B87" w:rsidRPr="009F066B" w:rsidRDefault="00F77B87" w:rsidP="00AB3A9E">
            <w:pPr>
              <w:jc w:val="center"/>
              <w:rPr>
                <w:rFonts w:ascii="Times New Roman" w:hAnsi="Times New Roman" w:cs="Times New Roman"/>
                <w:sz w:val="20"/>
                <w:szCs w:val="20"/>
              </w:rPr>
            </w:pPr>
            <w:r w:rsidRPr="009F066B">
              <w:rPr>
                <w:rFonts w:ascii="Times New Roman" w:hAnsi="Times New Roman" w:cs="Times New Roman"/>
                <w:sz w:val="20"/>
                <w:szCs w:val="20"/>
              </w:rPr>
              <w:t>0,4% por dia sobre o valor mensal do contrato</w:t>
            </w:r>
          </w:p>
        </w:tc>
      </w:tr>
      <w:tr w:rsidR="00F77B87" w:rsidRPr="009F066B" w:rsidTr="00AB3A9E">
        <w:tc>
          <w:tcPr>
            <w:tcW w:w="820" w:type="pct"/>
          </w:tcPr>
          <w:p w:rsidR="00F77B87" w:rsidRPr="009F066B" w:rsidRDefault="00F77B87" w:rsidP="00AB3A9E">
            <w:pPr>
              <w:jc w:val="center"/>
              <w:rPr>
                <w:rFonts w:ascii="Times New Roman" w:hAnsi="Times New Roman" w:cs="Times New Roman"/>
                <w:sz w:val="20"/>
                <w:szCs w:val="20"/>
              </w:rPr>
            </w:pPr>
            <w:r w:rsidRPr="009F066B">
              <w:rPr>
                <w:rFonts w:ascii="Times New Roman" w:hAnsi="Times New Roman" w:cs="Times New Roman"/>
                <w:sz w:val="20"/>
                <w:szCs w:val="20"/>
              </w:rPr>
              <w:t>03</w:t>
            </w:r>
          </w:p>
        </w:tc>
        <w:tc>
          <w:tcPr>
            <w:tcW w:w="4180" w:type="pct"/>
          </w:tcPr>
          <w:p w:rsidR="00F77B87" w:rsidRPr="009F066B" w:rsidRDefault="00F77B87" w:rsidP="00AB3A9E">
            <w:pPr>
              <w:jc w:val="center"/>
              <w:rPr>
                <w:rFonts w:ascii="Times New Roman" w:hAnsi="Times New Roman" w:cs="Times New Roman"/>
                <w:sz w:val="20"/>
                <w:szCs w:val="20"/>
              </w:rPr>
            </w:pPr>
            <w:r w:rsidRPr="009F066B">
              <w:rPr>
                <w:rFonts w:ascii="Times New Roman" w:hAnsi="Times New Roman" w:cs="Times New Roman"/>
                <w:sz w:val="20"/>
                <w:szCs w:val="20"/>
              </w:rPr>
              <w:t>0,8% por dia sobre o valor mensal do contrato</w:t>
            </w:r>
          </w:p>
        </w:tc>
      </w:tr>
      <w:tr w:rsidR="00F77B87" w:rsidRPr="009F066B" w:rsidTr="00AB3A9E">
        <w:tc>
          <w:tcPr>
            <w:tcW w:w="820" w:type="pct"/>
          </w:tcPr>
          <w:p w:rsidR="00F77B87" w:rsidRPr="009F066B" w:rsidRDefault="00F77B87" w:rsidP="00AB3A9E">
            <w:pPr>
              <w:jc w:val="center"/>
              <w:rPr>
                <w:rFonts w:ascii="Times New Roman" w:hAnsi="Times New Roman" w:cs="Times New Roman"/>
                <w:sz w:val="20"/>
                <w:szCs w:val="20"/>
              </w:rPr>
            </w:pPr>
            <w:r w:rsidRPr="009F066B">
              <w:rPr>
                <w:rFonts w:ascii="Times New Roman" w:hAnsi="Times New Roman" w:cs="Times New Roman"/>
                <w:sz w:val="20"/>
                <w:szCs w:val="20"/>
              </w:rPr>
              <w:t>04</w:t>
            </w:r>
          </w:p>
        </w:tc>
        <w:tc>
          <w:tcPr>
            <w:tcW w:w="4180" w:type="pct"/>
          </w:tcPr>
          <w:p w:rsidR="00F77B87" w:rsidRPr="009F066B" w:rsidRDefault="00F77B87" w:rsidP="00AB3A9E">
            <w:pPr>
              <w:jc w:val="center"/>
              <w:rPr>
                <w:rFonts w:ascii="Times New Roman" w:hAnsi="Times New Roman" w:cs="Times New Roman"/>
                <w:sz w:val="20"/>
                <w:szCs w:val="20"/>
              </w:rPr>
            </w:pPr>
            <w:r w:rsidRPr="009F066B">
              <w:rPr>
                <w:rFonts w:ascii="Times New Roman" w:hAnsi="Times New Roman" w:cs="Times New Roman"/>
                <w:sz w:val="20"/>
                <w:szCs w:val="20"/>
              </w:rPr>
              <w:t>1,6% por dia sobre o valor mensal do contrato</w:t>
            </w:r>
          </w:p>
        </w:tc>
      </w:tr>
      <w:tr w:rsidR="00F77B87" w:rsidRPr="009F066B" w:rsidTr="00AB3A9E">
        <w:tc>
          <w:tcPr>
            <w:tcW w:w="820" w:type="pct"/>
          </w:tcPr>
          <w:p w:rsidR="00F77B87" w:rsidRPr="009F066B" w:rsidRDefault="00F77B87" w:rsidP="00AB3A9E">
            <w:pPr>
              <w:jc w:val="center"/>
              <w:rPr>
                <w:rFonts w:ascii="Times New Roman" w:hAnsi="Times New Roman" w:cs="Times New Roman"/>
                <w:sz w:val="20"/>
                <w:szCs w:val="20"/>
              </w:rPr>
            </w:pPr>
            <w:r w:rsidRPr="009F066B">
              <w:rPr>
                <w:rFonts w:ascii="Times New Roman" w:hAnsi="Times New Roman" w:cs="Times New Roman"/>
                <w:sz w:val="20"/>
                <w:szCs w:val="20"/>
              </w:rPr>
              <w:t>05</w:t>
            </w:r>
          </w:p>
        </w:tc>
        <w:tc>
          <w:tcPr>
            <w:tcW w:w="4180" w:type="pct"/>
          </w:tcPr>
          <w:p w:rsidR="00F77B87" w:rsidRPr="009F066B" w:rsidRDefault="00F77B87" w:rsidP="00AB3A9E">
            <w:pPr>
              <w:jc w:val="center"/>
              <w:rPr>
                <w:rFonts w:ascii="Times New Roman" w:hAnsi="Times New Roman" w:cs="Times New Roman"/>
                <w:sz w:val="20"/>
                <w:szCs w:val="20"/>
              </w:rPr>
            </w:pPr>
            <w:r w:rsidRPr="009F066B">
              <w:rPr>
                <w:rFonts w:ascii="Times New Roman" w:hAnsi="Times New Roman" w:cs="Times New Roman"/>
                <w:sz w:val="20"/>
                <w:szCs w:val="20"/>
              </w:rPr>
              <w:t>3,2% por dia sobre o valor mensal do contrato</w:t>
            </w:r>
          </w:p>
        </w:tc>
      </w:tr>
      <w:tr w:rsidR="00F77B87" w:rsidRPr="009F066B" w:rsidTr="00AB3A9E">
        <w:tc>
          <w:tcPr>
            <w:tcW w:w="820" w:type="pct"/>
          </w:tcPr>
          <w:p w:rsidR="00F77B87" w:rsidRPr="009F066B" w:rsidRDefault="00F77B87" w:rsidP="00AB3A9E">
            <w:pPr>
              <w:jc w:val="center"/>
              <w:rPr>
                <w:rFonts w:ascii="Times New Roman" w:hAnsi="Times New Roman" w:cs="Times New Roman"/>
                <w:sz w:val="20"/>
                <w:szCs w:val="20"/>
              </w:rPr>
            </w:pPr>
            <w:r w:rsidRPr="009F066B">
              <w:rPr>
                <w:rFonts w:ascii="Times New Roman" w:hAnsi="Times New Roman" w:cs="Times New Roman"/>
                <w:sz w:val="20"/>
                <w:szCs w:val="20"/>
              </w:rPr>
              <w:t>06</w:t>
            </w:r>
          </w:p>
        </w:tc>
        <w:tc>
          <w:tcPr>
            <w:tcW w:w="4180" w:type="pct"/>
          </w:tcPr>
          <w:p w:rsidR="00F77B87" w:rsidRPr="009F066B" w:rsidRDefault="00F77B87" w:rsidP="00AB3A9E">
            <w:pPr>
              <w:jc w:val="center"/>
              <w:rPr>
                <w:rFonts w:ascii="Times New Roman" w:hAnsi="Times New Roman" w:cs="Times New Roman"/>
                <w:sz w:val="20"/>
                <w:szCs w:val="20"/>
              </w:rPr>
            </w:pPr>
            <w:r w:rsidRPr="009F066B">
              <w:rPr>
                <w:rFonts w:ascii="Times New Roman" w:hAnsi="Times New Roman" w:cs="Times New Roman"/>
                <w:sz w:val="20"/>
                <w:szCs w:val="20"/>
              </w:rPr>
              <w:t>4,0% por dia sobre o valor mensal do contrato</w:t>
            </w:r>
          </w:p>
        </w:tc>
      </w:tr>
    </w:tbl>
    <w:p w:rsidR="00F77B87" w:rsidRPr="009F066B" w:rsidRDefault="00F77B87" w:rsidP="00F77B87">
      <w:pPr>
        <w:jc w:val="center"/>
        <w:rPr>
          <w:rFonts w:ascii="Times New Roman" w:hAnsi="Times New Roman" w:cs="Times New Roman"/>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
        <w:gridCol w:w="7232"/>
        <w:gridCol w:w="783"/>
      </w:tblGrid>
      <w:tr w:rsidR="00F77B87" w:rsidRPr="009F066B" w:rsidTr="00AB3A9E">
        <w:tc>
          <w:tcPr>
            <w:tcW w:w="5000" w:type="pct"/>
            <w:gridSpan w:val="3"/>
            <w:shd w:val="clear" w:color="auto" w:fill="D9D9D9"/>
          </w:tcPr>
          <w:p w:rsidR="00F77B87" w:rsidRPr="009F066B" w:rsidRDefault="00F77B87" w:rsidP="00AB3A9E">
            <w:pPr>
              <w:jc w:val="center"/>
              <w:rPr>
                <w:rFonts w:ascii="Times New Roman" w:hAnsi="Times New Roman" w:cs="Times New Roman"/>
                <w:b/>
                <w:sz w:val="20"/>
                <w:szCs w:val="20"/>
              </w:rPr>
            </w:pPr>
            <w:r w:rsidRPr="009F066B">
              <w:rPr>
                <w:rFonts w:ascii="Times New Roman" w:hAnsi="Times New Roman" w:cs="Times New Roman"/>
                <w:b/>
                <w:sz w:val="20"/>
                <w:szCs w:val="20"/>
              </w:rPr>
              <w:t>Tabela 02</w:t>
            </w:r>
          </w:p>
        </w:tc>
      </w:tr>
      <w:tr w:rsidR="00F77B87" w:rsidRPr="009F066B" w:rsidTr="00AB3A9E">
        <w:tc>
          <w:tcPr>
            <w:tcW w:w="318" w:type="pct"/>
            <w:shd w:val="clear" w:color="auto" w:fill="BFBFBF"/>
          </w:tcPr>
          <w:p w:rsidR="00F77B87" w:rsidRPr="009F066B" w:rsidRDefault="00F77B87" w:rsidP="00AB3A9E">
            <w:pPr>
              <w:jc w:val="center"/>
              <w:rPr>
                <w:rFonts w:ascii="Times New Roman" w:hAnsi="Times New Roman" w:cs="Times New Roman"/>
                <w:sz w:val="20"/>
                <w:szCs w:val="20"/>
              </w:rPr>
            </w:pPr>
            <w:r w:rsidRPr="009F066B">
              <w:rPr>
                <w:rFonts w:ascii="Times New Roman" w:hAnsi="Times New Roman" w:cs="Times New Roman"/>
                <w:sz w:val="20"/>
                <w:szCs w:val="20"/>
              </w:rPr>
              <w:t>ITEM</w:t>
            </w:r>
          </w:p>
        </w:tc>
        <w:tc>
          <w:tcPr>
            <w:tcW w:w="4319" w:type="pct"/>
            <w:shd w:val="clear" w:color="auto" w:fill="BFBFBF"/>
          </w:tcPr>
          <w:p w:rsidR="00F77B87" w:rsidRPr="009F066B" w:rsidRDefault="00F77B87" w:rsidP="00AB3A9E">
            <w:pPr>
              <w:jc w:val="center"/>
              <w:rPr>
                <w:rFonts w:ascii="Times New Roman" w:hAnsi="Times New Roman" w:cs="Times New Roman"/>
                <w:sz w:val="20"/>
                <w:szCs w:val="20"/>
              </w:rPr>
            </w:pPr>
            <w:r w:rsidRPr="009F066B">
              <w:rPr>
                <w:rFonts w:ascii="Times New Roman" w:hAnsi="Times New Roman" w:cs="Times New Roman"/>
                <w:sz w:val="20"/>
                <w:szCs w:val="20"/>
              </w:rPr>
              <w:t>DESCRIÇÃO DO INDICADOR DE AVALIAÇÃO</w:t>
            </w:r>
          </w:p>
        </w:tc>
        <w:tc>
          <w:tcPr>
            <w:tcW w:w="363" w:type="pct"/>
            <w:shd w:val="clear" w:color="auto" w:fill="BFBFBF"/>
          </w:tcPr>
          <w:p w:rsidR="00F77B87" w:rsidRPr="009F066B" w:rsidRDefault="00F77B87" w:rsidP="00AB3A9E">
            <w:pPr>
              <w:jc w:val="center"/>
              <w:rPr>
                <w:rFonts w:ascii="Times New Roman" w:hAnsi="Times New Roman" w:cs="Times New Roman"/>
                <w:sz w:val="20"/>
                <w:szCs w:val="20"/>
              </w:rPr>
            </w:pPr>
            <w:r w:rsidRPr="009F066B">
              <w:rPr>
                <w:rFonts w:ascii="Times New Roman" w:hAnsi="Times New Roman" w:cs="Times New Roman"/>
                <w:sz w:val="20"/>
                <w:szCs w:val="20"/>
              </w:rPr>
              <w:t>GRAU</w:t>
            </w:r>
          </w:p>
        </w:tc>
      </w:tr>
      <w:tr w:rsidR="00F77B87" w:rsidRPr="009F066B" w:rsidTr="00AB3A9E">
        <w:tc>
          <w:tcPr>
            <w:tcW w:w="318" w:type="pct"/>
          </w:tcPr>
          <w:p w:rsidR="00F77B87" w:rsidRPr="009F066B" w:rsidRDefault="00F77B87" w:rsidP="00AB3A9E">
            <w:pPr>
              <w:jc w:val="center"/>
              <w:rPr>
                <w:rFonts w:ascii="Times New Roman" w:hAnsi="Times New Roman" w:cs="Times New Roman"/>
                <w:sz w:val="20"/>
                <w:szCs w:val="20"/>
              </w:rPr>
            </w:pPr>
            <w:r w:rsidRPr="009F066B">
              <w:rPr>
                <w:rFonts w:ascii="Times New Roman" w:hAnsi="Times New Roman" w:cs="Times New Roman"/>
                <w:sz w:val="20"/>
                <w:szCs w:val="20"/>
              </w:rPr>
              <w:t>01</w:t>
            </w:r>
          </w:p>
        </w:tc>
        <w:tc>
          <w:tcPr>
            <w:tcW w:w="4319" w:type="pct"/>
          </w:tcPr>
          <w:p w:rsidR="00F77B87" w:rsidRPr="009F066B" w:rsidRDefault="00F77B87" w:rsidP="00AB3A9E">
            <w:pPr>
              <w:rPr>
                <w:rFonts w:ascii="Times New Roman" w:hAnsi="Times New Roman" w:cs="Times New Roman"/>
                <w:sz w:val="20"/>
                <w:szCs w:val="20"/>
              </w:rPr>
            </w:pPr>
            <w:r w:rsidRPr="009F066B">
              <w:rPr>
                <w:rFonts w:ascii="Times New Roman" w:hAnsi="Times New Roman" w:cs="Times New Roman"/>
                <w:sz w:val="20"/>
                <w:szCs w:val="20"/>
              </w:rPr>
              <w:t>Deixar de entregar/repor os materiais necessários à execução dos serviços, por dia;</w:t>
            </w:r>
          </w:p>
        </w:tc>
        <w:tc>
          <w:tcPr>
            <w:tcW w:w="363" w:type="pct"/>
          </w:tcPr>
          <w:p w:rsidR="00F77B87" w:rsidRPr="009F066B" w:rsidRDefault="00F77B87" w:rsidP="00AB3A9E">
            <w:pPr>
              <w:jc w:val="center"/>
              <w:rPr>
                <w:rFonts w:ascii="Times New Roman" w:hAnsi="Times New Roman" w:cs="Times New Roman"/>
                <w:sz w:val="20"/>
                <w:szCs w:val="20"/>
              </w:rPr>
            </w:pPr>
            <w:r w:rsidRPr="009F066B">
              <w:rPr>
                <w:rFonts w:ascii="Times New Roman" w:hAnsi="Times New Roman" w:cs="Times New Roman"/>
                <w:sz w:val="20"/>
                <w:szCs w:val="20"/>
              </w:rPr>
              <w:t>06</w:t>
            </w:r>
          </w:p>
        </w:tc>
      </w:tr>
      <w:tr w:rsidR="00F77B87" w:rsidRPr="009F066B" w:rsidTr="00AB3A9E">
        <w:tc>
          <w:tcPr>
            <w:tcW w:w="318" w:type="pct"/>
          </w:tcPr>
          <w:p w:rsidR="00F77B87" w:rsidRPr="009F066B" w:rsidRDefault="00F77B87" w:rsidP="00AB3A9E">
            <w:pPr>
              <w:jc w:val="center"/>
              <w:rPr>
                <w:rFonts w:ascii="Times New Roman" w:hAnsi="Times New Roman" w:cs="Times New Roman"/>
                <w:sz w:val="20"/>
                <w:szCs w:val="20"/>
              </w:rPr>
            </w:pPr>
            <w:r w:rsidRPr="009F066B">
              <w:rPr>
                <w:rFonts w:ascii="Times New Roman" w:hAnsi="Times New Roman" w:cs="Times New Roman"/>
                <w:sz w:val="20"/>
                <w:szCs w:val="20"/>
              </w:rPr>
              <w:t>02</w:t>
            </w:r>
          </w:p>
        </w:tc>
        <w:tc>
          <w:tcPr>
            <w:tcW w:w="4319" w:type="pct"/>
          </w:tcPr>
          <w:p w:rsidR="00F77B87" w:rsidRPr="009F066B" w:rsidRDefault="00F77B87" w:rsidP="00AB3A9E">
            <w:pPr>
              <w:rPr>
                <w:rFonts w:ascii="Times New Roman" w:hAnsi="Times New Roman" w:cs="Times New Roman"/>
                <w:sz w:val="20"/>
                <w:szCs w:val="20"/>
              </w:rPr>
            </w:pPr>
            <w:r w:rsidRPr="009F066B">
              <w:rPr>
                <w:rFonts w:ascii="Times New Roman" w:hAnsi="Times New Roman" w:cs="Times New Roman"/>
                <w:sz w:val="20"/>
                <w:szCs w:val="20"/>
              </w:rPr>
              <w:t>Utilizar material que não atenda à execução dos serviços;</w:t>
            </w:r>
          </w:p>
        </w:tc>
        <w:tc>
          <w:tcPr>
            <w:tcW w:w="363" w:type="pct"/>
          </w:tcPr>
          <w:p w:rsidR="00F77B87" w:rsidRPr="009F066B" w:rsidRDefault="00F77B87" w:rsidP="00AB3A9E">
            <w:pPr>
              <w:jc w:val="center"/>
              <w:rPr>
                <w:rFonts w:ascii="Times New Roman" w:hAnsi="Times New Roman" w:cs="Times New Roman"/>
                <w:sz w:val="20"/>
                <w:szCs w:val="20"/>
              </w:rPr>
            </w:pPr>
            <w:r w:rsidRPr="009F066B">
              <w:rPr>
                <w:rFonts w:ascii="Times New Roman" w:hAnsi="Times New Roman" w:cs="Times New Roman"/>
                <w:sz w:val="20"/>
                <w:szCs w:val="20"/>
              </w:rPr>
              <w:t>06</w:t>
            </w:r>
          </w:p>
        </w:tc>
      </w:tr>
      <w:tr w:rsidR="00F77B87" w:rsidRPr="009F066B" w:rsidTr="00AB3A9E">
        <w:tc>
          <w:tcPr>
            <w:tcW w:w="318" w:type="pct"/>
          </w:tcPr>
          <w:p w:rsidR="00F77B87" w:rsidRPr="009F066B" w:rsidRDefault="00F77B87" w:rsidP="00AB3A9E">
            <w:pPr>
              <w:jc w:val="center"/>
              <w:rPr>
                <w:rFonts w:ascii="Times New Roman" w:hAnsi="Times New Roman" w:cs="Times New Roman"/>
                <w:sz w:val="20"/>
                <w:szCs w:val="20"/>
              </w:rPr>
            </w:pPr>
            <w:r w:rsidRPr="009F066B">
              <w:rPr>
                <w:rFonts w:ascii="Times New Roman" w:hAnsi="Times New Roman" w:cs="Times New Roman"/>
                <w:sz w:val="20"/>
                <w:szCs w:val="20"/>
              </w:rPr>
              <w:t>03</w:t>
            </w:r>
          </w:p>
        </w:tc>
        <w:tc>
          <w:tcPr>
            <w:tcW w:w="4319" w:type="pct"/>
          </w:tcPr>
          <w:p w:rsidR="00F77B87" w:rsidRPr="009F066B" w:rsidRDefault="00F77B87" w:rsidP="00AB3A9E">
            <w:pPr>
              <w:rPr>
                <w:rFonts w:ascii="Times New Roman" w:hAnsi="Times New Roman" w:cs="Times New Roman"/>
                <w:sz w:val="20"/>
                <w:szCs w:val="20"/>
              </w:rPr>
            </w:pPr>
            <w:r w:rsidRPr="009F066B">
              <w:rPr>
                <w:rFonts w:ascii="Times New Roman" w:hAnsi="Times New Roman" w:cs="Times New Roman"/>
                <w:sz w:val="20"/>
                <w:szCs w:val="20"/>
              </w:rPr>
              <w:t>Suspender ou interromper, salvo por motivo de força maior ou caso fortuito, os serviços contratuais, por dia;</w:t>
            </w:r>
          </w:p>
        </w:tc>
        <w:tc>
          <w:tcPr>
            <w:tcW w:w="363" w:type="pct"/>
          </w:tcPr>
          <w:p w:rsidR="00F77B87" w:rsidRPr="009F066B" w:rsidRDefault="00F77B87" w:rsidP="00AB3A9E">
            <w:pPr>
              <w:jc w:val="center"/>
              <w:rPr>
                <w:rFonts w:ascii="Times New Roman" w:hAnsi="Times New Roman" w:cs="Times New Roman"/>
                <w:sz w:val="20"/>
                <w:szCs w:val="20"/>
              </w:rPr>
            </w:pPr>
            <w:r w:rsidRPr="009F066B">
              <w:rPr>
                <w:rFonts w:ascii="Times New Roman" w:hAnsi="Times New Roman" w:cs="Times New Roman"/>
                <w:sz w:val="20"/>
                <w:szCs w:val="20"/>
              </w:rPr>
              <w:t>06</w:t>
            </w:r>
          </w:p>
        </w:tc>
      </w:tr>
      <w:tr w:rsidR="00F77B87" w:rsidRPr="009F066B" w:rsidTr="00AB3A9E">
        <w:tc>
          <w:tcPr>
            <w:tcW w:w="318" w:type="pct"/>
          </w:tcPr>
          <w:p w:rsidR="00F77B87" w:rsidRPr="009F066B" w:rsidRDefault="00F77B87" w:rsidP="00AB3A9E">
            <w:pPr>
              <w:jc w:val="center"/>
              <w:rPr>
                <w:rFonts w:ascii="Times New Roman" w:hAnsi="Times New Roman" w:cs="Times New Roman"/>
                <w:sz w:val="20"/>
                <w:szCs w:val="20"/>
              </w:rPr>
            </w:pPr>
            <w:r w:rsidRPr="009F066B">
              <w:rPr>
                <w:rFonts w:ascii="Times New Roman" w:hAnsi="Times New Roman" w:cs="Times New Roman"/>
                <w:sz w:val="20"/>
                <w:szCs w:val="20"/>
              </w:rPr>
              <w:t>04</w:t>
            </w:r>
          </w:p>
        </w:tc>
        <w:tc>
          <w:tcPr>
            <w:tcW w:w="4319" w:type="pct"/>
          </w:tcPr>
          <w:p w:rsidR="00F77B87" w:rsidRPr="009F066B" w:rsidRDefault="00F77B87" w:rsidP="00AB3A9E">
            <w:pPr>
              <w:rPr>
                <w:rFonts w:ascii="Times New Roman" w:hAnsi="Times New Roman" w:cs="Times New Roman"/>
                <w:sz w:val="20"/>
                <w:szCs w:val="20"/>
              </w:rPr>
            </w:pPr>
            <w:r w:rsidRPr="009F066B">
              <w:rPr>
                <w:rFonts w:ascii="Times New Roman" w:hAnsi="Times New Roman" w:cs="Times New Roman"/>
                <w:sz w:val="20"/>
                <w:szCs w:val="20"/>
              </w:rPr>
              <w:t>Manter empregado sem qualificação para executar os serviços contratados, por empregado e por dia;</w:t>
            </w:r>
          </w:p>
        </w:tc>
        <w:tc>
          <w:tcPr>
            <w:tcW w:w="363" w:type="pct"/>
          </w:tcPr>
          <w:p w:rsidR="00F77B87" w:rsidRPr="009F066B" w:rsidRDefault="00F77B87" w:rsidP="00AB3A9E">
            <w:pPr>
              <w:jc w:val="center"/>
              <w:rPr>
                <w:rFonts w:ascii="Times New Roman" w:hAnsi="Times New Roman" w:cs="Times New Roman"/>
                <w:sz w:val="20"/>
                <w:szCs w:val="20"/>
              </w:rPr>
            </w:pPr>
            <w:r w:rsidRPr="009F066B">
              <w:rPr>
                <w:rFonts w:ascii="Times New Roman" w:hAnsi="Times New Roman" w:cs="Times New Roman"/>
                <w:sz w:val="20"/>
                <w:szCs w:val="20"/>
              </w:rPr>
              <w:t>03</w:t>
            </w:r>
          </w:p>
        </w:tc>
      </w:tr>
      <w:tr w:rsidR="00F77B87" w:rsidRPr="009F066B" w:rsidTr="00AB3A9E">
        <w:tc>
          <w:tcPr>
            <w:tcW w:w="318" w:type="pct"/>
          </w:tcPr>
          <w:p w:rsidR="00F77B87" w:rsidRPr="009F066B" w:rsidRDefault="00F77B87" w:rsidP="00AB3A9E">
            <w:pPr>
              <w:jc w:val="center"/>
              <w:rPr>
                <w:rFonts w:ascii="Times New Roman" w:hAnsi="Times New Roman" w:cs="Times New Roman"/>
                <w:sz w:val="20"/>
                <w:szCs w:val="20"/>
              </w:rPr>
            </w:pPr>
            <w:r w:rsidRPr="009F066B">
              <w:rPr>
                <w:rFonts w:ascii="Times New Roman" w:hAnsi="Times New Roman" w:cs="Times New Roman"/>
                <w:sz w:val="20"/>
                <w:szCs w:val="20"/>
              </w:rPr>
              <w:t>05</w:t>
            </w:r>
          </w:p>
        </w:tc>
        <w:tc>
          <w:tcPr>
            <w:tcW w:w="4319" w:type="pct"/>
          </w:tcPr>
          <w:p w:rsidR="00F77B87" w:rsidRPr="009F066B" w:rsidRDefault="00F77B87" w:rsidP="00AB3A9E">
            <w:pPr>
              <w:rPr>
                <w:rFonts w:ascii="Times New Roman" w:hAnsi="Times New Roman" w:cs="Times New Roman"/>
                <w:sz w:val="20"/>
                <w:szCs w:val="20"/>
              </w:rPr>
            </w:pPr>
            <w:r w:rsidRPr="009F066B">
              <w:rPr>
                <w:rFonts w:ascii="Times New Roman" w:hAnsi="Times New Roman" w:cs="Times New Roman"/>
                <w:sz w:val="20"/>
                <w:szCs w:val="20"/>
              </w:rPr>
              <w:t>Permitir a presença de empregado sem uniforme, com uniforme manchado, sujo, mal apresentado ou sem crachá de identificação, por empregado e por ocorrência;</w:t>
            </w:r>
          </w:p>
        </w:tc>
        <w:tc>
          <w:tcPr>
            <w:tcW w:w="363" w:type="pct"/>
          </w:tcPr>
          <w:p w:rsidR="00F77B87" w:rsidRPr="009F066B" w:rsidRDefault="00F77B87" w:rsidP="00AB3A9E">
            <w:pPr>
              <w:jc w:val="center"/>
              <w:rPr>
                <w:rFonts w:ascii="Times New Roman" w:hAnsi="Times New Roman" w:cs="Times New Roman"/>
                <w:sz w:val="20"/>
                <w:szCs w:val="20"/>
              </w:rPr>
            </w:pPr>
            <w:r w:rsidRPr="009F066B">
              <w:rPr>
                <w:rFonts w:ascii="Times New Roman" w:hAnsi="Times New Roman" w:cs="Times New Roman"/>
                <w:sz w:val="20"/>
                <w:szCs w:val="20"/>
              </w:rPr>
              <w:t>01</w:t>
            </w:r>
          </w:p>
        </w:tc>
      </w:tr>
      <w:tr w:rsidR="00F77B87" w:rsidRPr="009F066B" w:rsidTr="00AB3A9E">
        <w:tc>
          <w:tcPr>
            <w:tcW w:w="318" w:type="pct"/>
          </w:tcPr>
          <w:p w:rsidR="00F77B87" w:rsidRPr="009F066B" w:rsidRDefault="00F77B87" w:rsidP="00AB3A9E">
            <w:pPr>
              <w:jc w:val="center"/>
              <w:rPr>
                <w:rFonts w:ascii="Times New Roman" w:hAnsi="Times New Roman" w:cs="Times New Roman"/>
                <w:sz w:val="20"/>
                <w:szCs w:val="20"/>
              </w:rPr>
            </w:pPr>
            <w:r w:rsidRPr="009F066B">
              <w:rPr>
                <w:rFonts w:ascii="Times New Roman" w:hAnsi="Times New Roman" w:cs="Times New Roman"/>
                <w:sz w:val="20"/>
                <w:szCs w:val="20"/>
              </w:rPr>
              <w:t>06</w:t>
            </w:r>
          </w:p>
        </w:tc>
        <w:tc>
          <w:tcPr>
            <w:tcW w:w="4319" w:type="pct"/>
          </w:tcPr>
          <w:p w:rsidR="00F77B87" w:rsidRPr="009F066B" w:rsidRDefault="00F77B87" w:rsidP="00AB3A9E">
            <w:pPr>
              <w:rPr>
                <w:rFonts w:ascii="Times New Roman" w:hAnsi="Times New Roman" w:cs="Times New Roman"/>
                <w:sz w:val="20"/>
                <w:szCs w:val="20"/>
              </w:rPr>
            </w:pPr>
            <w:r w:rsidRPr="009F066B">
              <w:rPr>
                <w:rFonts w:ascii="Times New Roman" w:hAnsi="Times New Roman" w:cs="Times New Roman"/>
                <w:sz w:val="20"/>
                <w:szCs w:val="20"/>
              </w:rPr>
              <w:t>Deixar de fornecer os uniformes e seus complementos, para cada categoria, conforme determina a Convenção Coletiva de Trabalho, por funcionário e por ocorrência;</w:t>
            </w:r>
          </w:p>
        </w:tc>
        <w:tc>
          <w:tcPr>
            <w:tcW w:w="363" w:type="pct"/>
          </w:tcPr>
          <w:p w:rsidR="00F77B87" w:rsidRPr="009F066B" w:rsidRDefault="00F77B87" w:rsidP="00AB3A9E">
            <w:pPr>
              <w:jc w:val="center"/>
              <w:rPr>
                <w:rFonts w:ascii="Times New Roman" w:hAnsi="Times New Roman" w:cs="Times New Roman"/>
                <w:sz w:val="20"/>
                <w:szCs w:val="20"/>
              </w:rPr>
            </w:pPr>
            <w:r w:rsidRPr="009F066B">
              <w:rPr>
                <w:rFonts w:ascii="Times New Roman" w:hAnsi="Times New Roman" w:cs="Times New Roman"/>
                <w:sz w:val="20"/>
                <w:szCs w:val="20"/>
              </w:rPr>
              <w:t>02</w:t>
            </w:r>
          </w:p>
        </w:tc>
      </w:tr>
      <w:tr w:rsidR="00F77B87" w:rsidRPr="009F066B" w:rsidTr="00AB3A9E">
        <w:tc>
          <w:tcPr>
            <w:tcW w:w="318" w:type="pct"/>
          </w:tcPr>
          <w:p w:rsidR="00F77B87" w:rsidRPr="009F066B" w:rsidRDefault="00F77B87" w:rsidP="00AB3A9E">
            <w:pPr>
              <w:jc w:val="center"/>
              <w:rPr>
                <w:rFonts w:ascii="Times New Roman" w:hAnsi="Times New Roman" w:cs="Times New Roman"/>
                <w:sz w:val="20"/>
                <w:szCs w:val="20"/>
              </w:rPr>
            </w:pPr>
            <w:r w:rsidRPr="009F066B">
              <w:rPr>
                <w:rFonts w:ascii="Times New Roman" w:hAnsi="Times New Roman" w:cs="Times New Roman"/>
                <w:sz w:val="20"/>
                <w:szCs w:val="20"/>
              </w:rPr>
              <w:t>07</w:t>
            </w:r>
          </w:p>
        </w:tc>
        <w:tc>
          <w:tcPr>
            <w:tcW w:w="4319" w:type="pct"/>
          </w:tcPr>
          <w:p w:rsidR="00F77B87" w:rsidRPr="009F066B" w:rsidRDefault="00F77B87" w:rsidP="00AB3A9E">
            <w:pPr>
              <w:rPr>
                <w:rFonts w:ascii="Times New Roman" w:hAnsi="Times New Roman" w:cs="Times New Roman"/>
                <w:sz w:val="20"/>
                <w:szCs w:val="20"/>
              </w:rPr>
            </w:pPr>
            <w:r w:rsidRPr="009F066B">
              <w:rPr>
                <w:rFonts w:ascii="Times New Roman" w:hAnsi="Times New Roman" w:cs="Times New Roman"/>
                <w:sz w:val="20"/>
                <w:szCs w:val="20"/>
              </w:rPr>
              <w:t>Recusar-se a executar serviços determinado pela fiscalização, por serviço e por dia;</w:t>
            </w:r>
          </w:p>
        </w:tc>
        <w:tc>
          <w:tcPr>
            <w:tcW w:w="363" w:type="pct"/>
          </w:tcPr>
          <w:p w:rsidR="00F77B87" w:rsidRPr="009F066B" w:rsidRDefault="00F77B87" w:rsidP="00AB3A9E">
            <w:pPr>
              <w:jc w:val="center"/>
              <w:rPr>
                <w:rFonts w:ascii="Times New Roman" w:hAnsi="Times New Roman" w:cs="Times New Roman"/>
                <w:sz w:val="20"/>
                <w:szCs w:val="20"/>
              </w:rPr>
            </w:pPr>
            <w:r w:rsidRPr="009F066B">
              <w:rPr>
                <w:rFonts w:ascii="Times New Roman" w:hAnsi="Times New Roman" w:cs="Times New Roman"/>
                <w:sz w:val="20"/>
                <w:szCs w:val="20"/>
              </w:rPr>
              <w:t>02</w:t>
            </w:r>
          </w:p>
        </w:tc>
      </w:tr>
      <w:tr w:rsidR="00F77B87" w:rsidRPr="009F066B" w:rsidTr="00AB3A9E">
        <w:tc>
          <w:tcPr>
            <w:tcW w:w="318" w:type="pct"/>
          </w:tcPr>
          <w:p w:rsidR="00F77B87" w:rsidRPr="009F066B" w:rsidRDefault="00F77B87" w:rsidP="00AB3A9E">
            <w:pPr>
              <w:jc w:val="center"/>
              <w:rPr>
                <w:rFonts w:ascii="Times New Roman" w:hAnsi="Times New Roman" w:cs="Times New Roman"/>
                <w:sz w:val="20"/>
                <w:szCs w:val="20"/>
              </w:rPr>
            </w:pPr>
            <w:r w:rsidRPr="009F066B">
              <w:rPr>
                <w:rFonts w:ascii="Times New Roman" w:hAnsi="Times New Roman" w:cs="Times New Roman"/>
                <w:sz w:val="20"/>
                <w:szCs w:val="20"/>
              </w:rPr>
              <w:t>08</w:t>
            </w:r>
          </w:p>
        </w:tc>
        <w:tc>
          <w:tcPr>
            <w:tcW w:w="4319" w:type="pct"/>
          </w:tcPr>
          <w:p w:rsidR="00F77B87" w:rsidRPr="009F066B" w:rsidRDefault="00F77B87" w:rsidP="00AB3A9E">
            <w:pPr>
              <w:rPr>
                <w:rFonts w:ascii="Times New Roman" w:hAnsi="Times New Roman" w:cs="Times New Roman"/>
                <w:sz w:val="20"/>
                <w:szCs w:val="20"/>
              </w:rPr>
            </w:pPr>
            <w:r w:rsidRPr="009F066B">
              <w:rPr>
                <w:rFonts w:ascii="Times New Roman" w:hAnsi="Times New Roman" w:cs="Times New Roman"/>
                <w:sz w:val="20"/>
                <w:szCs w:val="20"/>
              </w:rPr>
              <w:t>Deixar de registrar e controlar, diariamente, a assiduidade e a pontualidade de seu pessoal, por empregado e por dia;</w:t>
            </w:r>
          </w:p>
        </w:tc>
        <w:tc>
          <w:tcPr>
            <w:tcW w:w="363" w:type="pct"/>
          </w:tcPr>
          <w:p w:rsidR="00F77B87" w:rsidRPr="009F066B" w:rsidRDefault="00F77B87" w:rsidP="00AB3A9E">
            <w:pPr>
              <w:jc w:val="center"/>
              <w:rPr>
                <w:rFonts w:ascii="Times New Roman" w:hAnsi="Times New Roman" w:cs="Times New Roman"/>
                <w:sz w:val="20"/>
                <w:szCs w:val="20"/>
              </w:rPr>
            </w:pPr>
            <w:r w:rsidRPr="009F066B">
              <w:rPr>
                <w:rFonts w:ascii="Times New Roman" w:hAnsi="Times New Roman" w:cs="Times New Roman"/>
                <w:sz w:val="20"/>
                <w:szCs w:val="20"/>
              </w:rPr>
              <w:t>01</w:t>
            </w:r>
          </w:p>
        </w:tc>
      </w:tr>
      <w:tr w:rsidR="00F77B87" w:rsidRPr="009F066B" w:rsidTr="00AB3A9E">
        <w:tc>
          <w:tcPr>
            <w:tcW w:w="318" w:type="pct"/>
          </w:tcPr>
          <w:p w:rsidR="00F77B87" w:rsidRPr="009F066B" w:rsidRDefault="00F77B87" w:rsidP="00AB3A9E">
            <w:pPr>
              <w:jc w:val="center"/>
              <w:rPr>
                <w:rFonts w:ascii="Times New Roman" w:hAnsi="Times New Roman" w:cs="Times New Roman"/>
                <w:sz w:val="20"/>
                <w:szCs w:val="20"/>
              </w:rPr>
            </w:pPr>
            <w:r w:rsidRPr="009F066B">
              <w:rPr>
                <w:rFonts w:ascii="Times New Roman" w:hAnsi="Times New Roman" w:cs="Times New Roman"/>
                <w:sz w:val="20"/>
                <w:szCs w:val="20"/>
              </w:rPr>
              <w:t>09</w:t>
            </w:r>
          </w:p>
        </w:tc>
        <w:tc>
          <w:tcPr>
            <w:tcW w:w="4319" w:type="pct"/>
          </w:tcPr>
          <w:p w:rsidR="00F77B87" w:rsidRPr="009F066B" w:rsidRDefault="00F77B87" w:rsidP="00AB3A9E">
            <w:pPr>
              <w:rPr>
                <w:rFonts w:ascii="Times New Roman" w:hAnsi="Times New Roman" w:cs="Times New Roman"/>
                <w:sz w:val="20"/>
                <w:szCs w:val="20"/>
              </w:rPr>
            </w:pPr>
            <w:r w:rsidRPr="009F066B">
              <w:rPr>
                <w:rFonts w:ascii="Times New Roman" w:hAnsi="Times New Roman" w:cs="Times New Roman"/>
                <w:sz w:val="20"/>
                <w:szCs w:val="20"/>
              </w:rPr>
              <w:t>Deixar de cumprir determinação formal ou instrução complementar do órgão fiscalizador, por ocorrência;</w:t>
            </w:r>
          </w:p>
        </w:tc>
        <w:tc>
          <w:tcPr>
            <w:tcW w:w="363" w:type="pct"/>
          </w:tcPr>
          <w:p w:rsidR="00F77B87" w:rsidRPr="009F066B" w:rsidRDefault="00F77B87" w:rsidP="00AB3A9E">
            <w:pPr>
              <w:jc w:val="center"/>
              <w:rPr>
                <w:rFonts w:ascii="Times New Roman" w:hAnsi="Times New Roman" w:cs="Times New Roman"/>
                <w:sz w:val="20"/>
                <w:szCs w:val="20"/>
              </w:rPr>
            </w:pPr>
            <w:r w:rsidRPr="009F066B">
              <w:rPr>
                <w:rFonts w:ascii="Times New Roman" w:hAnsi="Times New Roman" w:cs="Times New Roman"/>
                <w:sz w:val="20"/>
                <w:szCs w:val="20"/>
              </w:rPr>
              <w:t>02</w:t>
            </w:r>
          </w:p>
        </w:tc>
      </w:tr>
      <w:tr w:rsidR="00F77B87" w:rsidRPr="009F066B" w:rsidTr="00AB3A9E">
        <w:tc>
          <w:tcPr>
            <w:tcW w:w="318" w:type="pct"/>
          </w:tcPr>
          <w:p w:rsidR="00F77B87" w:rsidRPr="009F066B" w:rsidRDefault="00F77B87" w:rsidP="00AB3A9E">
            <w:pPr>
              <w:jc w:val="center"/>
              <w:rPr>
                <w:rFonts w:ascii="Times New Roman" w:hAnsi="Times New Roman" w:cs="Times New Roman"/>
                <w:sz w:val="20"/>
                <w:szCs w:val="20"/>
              </w:rPr>
            </w:pPr>
            <w:r w:rsidRPr="009F066B">
              <w:rPr>
                <w:rFonts w:ascii="Times New Roman" w:hAnsi="Times New Roman" w:cs="Times New Roman"/>
                <w:sz w:val="20"/>
                <w:szCs w:val="20"/>
              </w:rPr>
              <w:t>10</w:t>
            </w:r>
          </w:p>
        </w:tc>
        <w:tc>
          <w:tcPr>
            <w:tcW w:w="4319" w:type="pct"/>
          </w:tcPr>
          <w:p w:rsidR="00F77B87" w:rsidRPr="009F066B" w:rsidRDefault="00F77B87" w:rsidP="00AB3A9E">
            <w:pPr>
              <w:rPr>
                <w:rFonts w:ascii="Times New Roman" w:hAnsi="Times New Roman" w:cs="Times New Roman"/>
                <w:sz w:val="20"/>
                <w:szCs w:val="20"/>
              </w:rPr>
            </w:pPr>
            <w:r w:rsidRPr="009F066B">
              <w:rPr>
                <w:rFonts w:ascii="Times New Roman" w:hAnsi="Times New Roman" w:cs="Times New Roman"/>
                <w:sz w:val="20"/>
                <w:szCs w:val="20"/>
              </w:rPr>
              <w:t>Deixar de substituir empregado que se conduza de modo inconveniente ou não atenda às necessidades, por funcionário e por dia;</w:t>
            </w:r>
          </w:p>
        </w:tc>
        <w:tc>
          <w:tcPr>
            <w:tcW w:w="363" w:type="pct"/>
          </w:tcPr>
          <w:p w:rsidR="00F77B87" w:rsidRPr="009F066B" w:rsidRDefault="00F77B87" w:rsidP="00AB3A9E">
            <w:pPr>
              <w:jc w:val="center"/>
              <w:rPr>
                <w:rFonts w:ascii="Times New Roman" w:hAnsi="Times New Roman" w:cs="Times New Roman"/>
                <w:sz w:val="20"/>
                <w:szCs w:val="20"/>
              </w:rPr>
            </w:pPr>
            <w:r w:rsidRPr="009F066B">
              <w:rPr>
                <w:rFonts w:ascii="Times New Roman" w:hAnsi="Times New Roman" w:cs="Times New Roman"/>
                <w:sz w:val="20"/>
                <w:szCs w:val="20"/>
              </w:rPr>
              <w:t>01</w:t>
            </w:r>
          </w:p>
        </w:tc>
      </w:tr>
      <w:tr w:rsidR="00F77B87" w:rsidRPr="009F066B" w:rsidTr="00AB3A9E">
        <w:tc>
          <w:tcPr>
            <w:tcW w:w="318" w:type="pct"/>
          </w:tcPr>
          <w:p w:rsidR="00F77B87" w:rsidRPr="009F066B" w:rsidRDefault="00F77B87" w:rsidP="00AB3A9E">
            <w:pPr>
              <w:jc w:val="center"/>
              <w:rPr>
                <w:rFonts w:ascii="Times New Roman" w:hAnsi="Times New Roman" w:cs="Times New Roman"/>
                <w:sz w:val="20"/>
                <w:szCs w:val="20"/>
              </w:rPr>
            </w:pPr>
            <w:r w:rsidRPr="009F066B">
              <w:rPr>
                <w:rFonts w:ascii="Times New Roman" w:hAnsi="Times New Roman" w:cs="Times New Roman"/>
                <w:sz w:val="20"/>
                <w:szCs w:val="20"/>
              </w:rPr>
              <w:lastRenderedPageBreak/>
              <w:t>11</w:t>
            </w:r>
          </w:p>
        </w:tc>
        <w:tc>
          <w:tcPr>
            <w:tcW w:w="4319" w:type="pct"/>
          </w:tcPr>
          <w:p w:rsidR="00F77B87" w:rsidRPr="009F066B" w:rsidRDefault="00F77B87" w:rsidP="00AB3A9E">
            <w:pPr>
              <w:rPr>
                <w:rFonts w:ascii="Times New Roman" w:hAnsi="Times New Roman" w:cs="Times New Roman"/>
                <w:sz w:val="20"/>
                <w:szCs w:val="20"/>
              </w:rPr>
            </w:pPr>
            <w:r w:rsidRPr="009F066B">
              <w:rPr>
                <w:rFonts w:ascii="Times New Roman" w:hAnsi="Times New Roman" w:cs="Times New Roman"/>
                <w:sz w:val="20"/>
                <w:szCs w:val="20"/>
              </w:rPr>
              <w:t>Deixar de efetuar a reposição de funcionários faltosos, por funcionário e por dia;</w:t>
            </w:r>
          </w:p>
        </w:tc>
        <w:tc>
          <w:tcPr>
            <w:tcW w:w="363" w:type="pct"/>
          </w:tcPr>
          <w:p w:rsidR="00F77B87" w:rsidRPr="009F066B" w:rsidRDefault="00F77B87" w:rsidP="00AB3A9E">
            <w:pPr>
              <w:jc w:val="center"/>
              <w:rPr>
                <w:rFonts w:ascii="Times New Roman" w:hAnsi="Times New Roman" w:cs="Times New Roman"/>
                <w:sz w:val="20"/>
                <w:szCs w:val="20"/>
              </w:rPr>
            </w:pPr>
            <w:r w:rsidRPr="009F066B">
              <w:rPr>
                <w:rFonts w:ascii="Times New Roman" w:hAnsi="Times New Roman" w:cs="Times New Roman"/>
                <w:sz w:val="20"/>
                <w:szCs w:val="20"/>
              </w:rPr>
              <w:t>06</w:t>
            </w:r>
          </w:p>
        </w:tc>
      </w:tr>
      <w:tr w:rsidR="00F77B87" w:rsidRPr="009F066B" w:rsidTr="00AB3A9E">
        <w:tc>
          <w:tcPr>
            <w:tcW w:w="318" w:type="pct"/>
          </w:tcPr>
          <w:p w:rsidR="00F77B87" w:rsidRPr="009F066B" w:rsidRDefault="00F77B87" w:rsidP="00AB3A9E">
            <w:pPr>
              <w:jc w:val="center"/>
              <w:rPr>
                <w:rFonts w:ascii="Times New Roman" w:hAnsi="Times New Roman" w:cs="Times New Roman"/>
                <w:sz w:val="20"/>
                <w:szCs w:val="20"/>
              </w:rPr>
            </w:pPr>
            <w:r w:rsidRPr="009F066B">
              <w:rPr>
                <w:rFonts w:ascii="Times New Roman" w:hAnsi="Times New Roman" w:cs="Times New Roman"/>
                <w:sz w:val="20"/>
                <w:szCs w:val="20"/>
              </w:rPr>
              <w:t>12</w:t>
            </w:r>
          </w:p>
        </w:tc>
        <w:tc>
          <w:tcPr>
            <w:tcW w:w="4319" w:type="pct"/>
          </w:tcPr>
          <w:p w:rsidR="00F77B87" w:rsidRPr="009F066B" w:rsidRDefault="00F77B87" w:rsidP="00AB3A9E">
            <w:pPr>
              <w:rPr>
                <w:rFonts w:ascii="Times New Roman" w:hAnsi="Times New Roman" w:cs="Times New Roman"/>
                <w:sz w:val="20"/>
                <w:szCs w:val="20"/>
              </w:rPr>
            </w:pPr>
            <w:r w:rsidRPr="009F066B">
              <w:rPr>
                <w:rFonts w:ascii="Times New Roman" w:hAnsi="Times New Roman" w:cs="Times New Roman"/>
                <w:sz w:val="20"/>
                <w:szCs w:val="20"/>
              </w:rPr>
              <w:t>Deixar de efetuar o pagamento de salários, benefícios (VA e VT), seguros, encargos fiscais e sociais, bem assim quaisquer despesas diretas ou indiretas relacionadas à execução deste contrato, por dia e por ocorrência;</w:t>
            </w:r>
          </w:p>
        </w:tc>
        <w:tc>
          <w:tcPr>
            <w:tcW w:w="363" w:type="pct"/>
          </w:tcPr>
          <w:p w:rsidR="00F77B87" w:rsidRPr="009F066B" w:rsidRDefault="00F77B87" w:rsidP="00AB3A9E">
            <w:pPr>
              <w:jc w:val="center"/>
              <w:rPr>
                <w:rFonts w:ascii="Times New Roman" w:hAnsi="Times New Roman" w:cs="Times New Roman"/>
                <w:sz w:val="20"/>
                <w:szCs w:val="20"/>
              </w:rPr>
            </w:pPr>
            <w:r w:rsidRPr="009F066B">
              <w:rPr>
                <w:rFonts w:ascii="Times New Roman" w:hAnsi="Times New Roman" w:cs="Times New Roman"/>
                <w:sz w:val="20"/>
                <w:szCs w:val="20"/>
              </w:rPr>
              <w:t>05</w:t>
            </w:r>
          </w:p>
        </w:tc>
      </w:tr>
      <w:tr w:rsidR="00F77B87" w:rsidRPr="009F066B" w:rsidTr="00AB3A9E">
        <w:tc>
          <w:tcPr>
            <w:tcW w:w="318" w:type="pct"/>
          </w:tcPr>
          <w:p w:rsidR="00F77B87" w:rsidRPr="009F066B" w:rsidRDefault="00F77B87" w:rsidP="00AB3A9E">
            <w:pPr>
              <w:jc w:val="center"/>
              <w:rPr>
                <w:rFonts w:ascii="Times New Roman" w:hAnsi="Times New Roman" w:cs="Times New Roman"/>
                <w:sz w:val="20"/>
                <w:szCs w:val="20"/>
              </w:rPr>
            </w:pPr>
            <w:r w:rsidRPr="009F066B">
              <w:rPr>
                <w:rFonts w:ascii="Times New Roman" w:hAnsi="Times New Roman" w:cs="Times New Roman"/>
                <w:sz w:val="20"/>
                <w:szCs w:val="20"/>
              </w:rPr>
              <w:t>13</w:t>
            </w:r>
          </w:p>
        </w:tc>
        <w:tc>
          <w:tcPr>
            <w:tcW w:w="4319" w:type="pct"/>
          </w:tcPr>
          <w:p w:rsidR="00F77B87" w:rsidRPr="009F066B" w:rsidRDefault="00F77B87" w:rsidP="00AB3A9E">
            <w:pPr>
              <w:rPr>
                <w:rFonts w:ascii="Times New Roman" w:hAnsi="Times New Roman" w:cs="Times New Roman"/>
                <w:sz w:val="20"/>
                <w:szCs w:val="20"/>
              </w:rPr>
            </w:pPr>
            <w:r w:rsidRPr="009F066B">
              <w:rPr>
                <w:rFonts w:ascii="Times New Roman" w:hAnsi="Times New Roman" w:cs="Times New Roman"/>
                <w:sz w:val="20"/>
                <w:szCs w:val="20"/>
              </w:rPr>
              <w:t>Deixar de cumprir quaisquer dos itens do edital e seus anexos não previstos nesta tabela de multas, por item e por ocorrência;</w:t>
            </w:r>
          </w:p>
        </w:tc>
        <w:tc>
          <w:tcPr>
            <w:tcW w:w="363" w:type="pct"/>
          </w:tcPr>
          <w:p w:rsidR="00F77B87" w:rsidRPr="009F066B" w:rsidRDefault="00F77B87" w:rsidP="00AB3A9E">
            <w:pPr>
              <w:jc w:val="center"/>
              <w:rPr>
                <w:rFonts w:ascii="Times New Roman" w:hAnsi="Times New Roman" w:cs="Times New Roman"/>
                <w:sz w:val="20"/>
                <w:szCs w:val="20"/>
              </w:rPr>
            </w:pPr>
            <w:r w:rsidRPr="009F066B">
              <w:rPr>
                <w:rFonts w:ascii="Times New Roman" w:hAnsi="Times New Roman" w:cs="Times New Roman"/>
                <w:sz w:val="20"/>
                <w:szCs w:val="20"/>
              </w:rPr>
              <w:t>02</w:t>
            </w:r>
          </w:p>
        </w:tc>
      </w:tr>
      <w:tr w:rsidR="00F77B87" w:rsidRPr="009F066B" w:rsidTr="00AB3A9E">
        <w:tc>
          <w:tcPr>
            <w:tcW w:w="318" w:type="pct"/>
          </w:tcPr>
          <w:p w:rsidR="00F77B87" w:rsidRPr="009F066B" w:rsidRDefault="00F77B87" w:rsidP="00AB3A9E">
            <w:pPr>
              <w:jc w:val="center"/>
              <w:rPr>
                <w:rFonts w:ascii="Times New Roman" w:hAnsi="Times New Roman" w:cs="Times New Roman"/>
                <w:sz w:val="20"/>
                <w:szCs w:val="20"/>
              </w:rPr>
            </w:pPr>
            <w:r w:rsidRPr="009F066B">
              <w:rPr>
                <w:rFonts w:ascii="Times New Roman" w:hAnsi="Times New Roman" w:cs="Times New Roman"/>
                <w:sz w:val="20"/>
                <w:szCs w:val="20"/>
              </w:rPr>
              <w:t>14</w:t>
            </w:r>
          </w:p>
        </w:tc>
        <w:tc>
          <w:tcPr>
            <w:tcW w:w="4319" w:type="pct"/>
          </w:tcPr>
          <w:p w:rsidR="00F77B87" w:rsidRPr="009F066B" w:rsidRDefault="00F77B87" w:rsidP="00AB3A9E">
            <w:pPr>
              <w:rPr>
                <w:rFonts w:ascii="Times New Roman" w:hAnsi="Times New Roman" w:cs="Times New Roman"/>
                <w:sz w:val="20"/>
                <w:szCs w:val="20"/>
              </w:rPr>
            </w:pPr>
            <w:r w:rsidRPr="009F066B">
              <w:rPr>
                <w:rFonts w:ascii="Times New Roman" w:hAnsi="Times New Roman" w:cs="Times New Roman"/>
                <w:sz w:val="20"/>
                <w:szCs w:val="20"/>
              </w:rPr>
              <w:t>Deixar de cumprir quaisquer dos itens do edital e seus anexos, não previstos nesta tabela de multas, após reincidência formalmente notificada pelo órgão fiscalizador, por item e por ocorrência.</w:t>
            </w:r>
          </w:p>
        </w:tc>
        <w:tc>
          <w:tcPr>
            <w:tcW w:w="363" w:type="pct"/>
          </w:tcPr>
          <w:p w:rsidR="00F77B87" w:rsidRPr="009F066B" w:rsidRDefault="00F77B87" w:rsidP="00AB3A9E">
            <w:pPr>
              <w:jc w:val="center"/>
              <w:rPr>
                <w:rFonts w:ascii="Times New Roman" w:hAnsi="Times New Roman" w:cs="Times New Roman"/>
                <w:sz w:val="20"/>
                <w:szCs w:val="20"/>
              </w:rPr>
            </w:pPr>
            <w:r w:rsidRPr="009F066B">
              <w:rPr>
                <w:rFonts w:ascii="Times New Roman" w:hAnsi="Times New Roman" w:cs="Times New Roman"/>
                <w:sz w:val="20"/>
                <w:szCs w:val="20"/>
              </w:rPr>
              <w:t>02</w:t>
            </w:r>
          </w:p>
        </w:tc>
      </w:tr>
    </w:tbl>
    <w:p w:rsidR="00F77B87" w:rsidRPr="009F066B" w:rsidRDefault="00F77B87" w:rsidP="00F77B87">
      <w:pPr>
        <w:rPr>
          <w:rFonts w:ascii="Times New Roman" w:hAnsi="Times New Roman" w:cs="Times New Roman"/>
          <w:sz w:val="20"/>
          <w:szCs w:val="20"/>
        </w:rPr>
      </w:pPr>
    </w:p>
    <w:p w:rsidR="00F77B87" w:rsidRDefault="00F77B87" w:rsidP="00F77B87">
      <w:pPr>
        <w:rPr>
          <w:rFonts w:ascii="Times New Roman" w:hAnsi="Times New Roman" w:cs="Times New Roman"/>
          <w:sz w:val="20"/>
          <w:szCs w:val="20"/>
        </w:rPr>
      </w:pPr>
    </w:p>
    <w:p w:rsidR="00F77B87" w:rsidRDefault="00F77B87" w:rsidP="00F77B87">
      <w:pPr>
        <w:rPr>
          <w:rFonts w:ascii="Times New Roman" w:hAnsi="Times New Roman" w:cs="Times New Roman"/>
          <w:sz w:val="20"/>
          <w:szCs w:val="20"/>
        </w:rPr>
      </w:pPr>
    </w:p>
    <w:p w:rsidR="00F77B87" w:rsidRPr="00313D49" w:rsidRDefault="00F77B87" w:rsidP="00565CA1">
      <w:pPr>
        <w:rPr>
          <w:rFonts w:ascii="Times New Roman" w:hAnsi="Times New Roman" w:cs="Times New Roman"/>
        </w:rPr>
      </w:pPr>
    </w:p>
    <w:sectPr w:rsidR="00F77B87" w:rsidRPr="00313D49" w:rsidSect="006B10ED">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506F" w:rsidRDefault="00EA506F">
      <w:r>
        <w:separator/>
      </w:r>
    </w:p>
  </w:endnote>
  <w:endnote w:type="continuationSeparator" w:id="0">
    <w:p w:rsidR="00EA506F" w:rsidRDefault="00EA50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Trebuchet MS"/>
    <w:charset w:val="00"/>
    <w:family w:val="swiss"/>
    <w:pitch w:val="variable"/>
    <w:sig w:usb0="800000AF"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506F" w:rsidRPr="00E453F9" w:rsidRDefault="00EA506F" w:rsidP="00565CA1">
    <w:pPr>
      <w:pStyle w:val="Rodap"/>
      <w:ind w:right="360"/>
      <w:jc w:val="center"/>
      <w:rPr>
        <w:rFonts w:ascii="Times New Roman" w:hAnsi="Times New Roman" w:cs="Times New Roman"/>
        <w:sz w:val="16"/>
        <w:szCs w:val="16"/>
      </w:rPr>
    </w:pPr>
    <w:r w:rsidRPr="00E453F9">
      <w:rPr>
        <w:rFonts w:ascii="Times New Roman" w:hAnsi="Times New Roman" w:cs="Times New Roman"/>
        <w:sz w:val="16"/>
        <w:szCs w:val="16"/>
      </w:rPr>
      <w:t>Edifício Sede do Departamento de Polícia Federal</w:t>
    </w:r>
  </w:p>
  <w:p w:rsidR="00EA506F" w:rsidRPr="00E453F9" w:rsidRDefault="00EA506F" w:rsidP="00565CA1">
    <w:pPr>
      <w:pStyle w:val="Rodap"/>
      <w:ind w:right="360"/>
      <w:jc w:val="center"/>
      <w:rPr>
        <w:rFonts w:ascii="Times New Roman" w:hAnsi="Times New Roman" w:cs="Times New Roman"/>
        <w:sz w:val="16"/>
        <w:szCs w:val="16"/>
      </w:rPr>
    </w:pPr>
    <w:r w:rsidRPr="00E453F9">
      <w:rPr>
        <w:rFonts w:ascii="Times New Roman" w:hAnsi="Times New Roman" w:cs="Times New Roman"/>
        <w:sz w:val="16"/>
        <w:szCs w:val="16"/>
      </w:rPr>
      <w:t>Setor de Autarquias Sul</w:t>
    </w:r>
    <w:proofErr w:type="gramStart"/>
    <w:r w:rsidRPr="00E453F9">
      <w:rPr>
        <w:rFonts w:ascii="Times New Roman" w:hAnsi="Times New Roman" w:cs="Times New Roman"/>
        <w:sz w:val="16"/>
        <w:szCs w:val="16"/>
      </w:rPr>
      <w:t xml:space="preserve">  </w:t>
    </w:r>
    <w:proofErr w:type="gramEnd"/>
    <w:r w:rsidRPr="00E453F9">
      <w:rPr>
        <w:rFonts w:ascii="Times New Roman" w:hAnsi="Times New Roman" w:cs="Times New Roman"/>
        <w:sz w:val="16"/>
        <w:szCs w:val="16"/>
      </w:rPr>
      <w:t xml:space="preserve">Quadra 06 lotes 09/10 Brasília DF - CEP.: 70.037-900 </w:t>
    </w:r>
  </w:p>
  <w:p w:rsidR="00EA506F" w:rsidRPr="00E453F9" w:rsidRDefault="00EA506F" w:rsidP="00565CA1">
    <w:pPr>
      <w:pStyle w:val="Rodap"/>
      <w:ind w:right="360"/>
      <w:jc w:val="center"/>
      <w:rPr>
        <w:rFonts w:ascii="Times New Roman" w:hAnsi="Times New Roman" w:cs="Times New Roman"/>
        <w:sz w:val="16"/>
        <w:szCs w:val="16"/>
      </w:rPr>
    </w:pPr>
    <w:r w:rsidRPr="00E453F9">
      <w:rPr>
        <w:rFonts w:ascii="Times New Roman" w:hAnsi="Times New Roman" w:cs="Times New Roman"/>
        <w:sz w:val="16"/>
        <w:szCs w:val="16"/>
      </w:rPr>
      <w:t xml:space="preserve"> CNPJ nº 00.394.494/0014-50 - Tel.: 061-2024.8113 / Email: dmat.coad@dpf.gov.br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506F" w:rsidRDefault="00EA506F">
      <w:r>
        <w:separator/>
      </w:r>
    </w:p>
  </w:footnote>
  <w:footnote w:type="continuationSeparator" w:id="0">
    <w:p w:rsidR="00EA506F" w:rsidRDefault="00EA50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506F" w:rsidRDefault="00EA506F" w:rsidP="00565CA1">
    <w:pPr>
      <w:ind w:right="360"/>
      <w:jc w:val="center"/>
      <w:rPr>
        <w:b/>
        <w:sz w:val="20"/>
        <w:szCs w:val="20"/>
      </w:rPr>
    </w:pPr>
    <w:r w:rsidRPr="00C63227">
      <w:rPr>
        <w:b/>
        <w:noProof/>
        <w:sz w:val="20"/>
        <w:szCs w:val="20"/>
      </w:rPr>
      <w:drawing>
        <wp:inline distT="0" distB="0" distL="0" distR="0">
          <wp:extent cx="504825" cy="619125"/>
          <wp:effectExtent l="0" t="0" r="9525" b="9525"/>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4825" cy="619125"/>
                  </a:xfrm>
                  <a:prstGeom prst="rect">
                    <a:avLst/>
                  </a:prstGeom>
                  <a:solidFill>
                    <a:srgbClr val="FFFFFF"/>
                  </a:solidFill>
                  <a:ln>
                    <a:noFill/>
                  </a:ln>
                </pic:spPr>
              </pic:pic>
            </a:graphicData>
          </a:graphic>
        </wp:inline>
      </w:drawing>
    </w:r>
  </w:p>
  <w:p w:rsidR="00EA506F" w:rsidRPr="006E010E" w:rsidRDefault="00EA506F" w:rsidP="00565CA1">
    <w:pPr>
      <w:pStyle w:val="Cabealho"/>
      <w:jc w:val="center"/>
      <w:rPr>
        <w:b/>
        <w:sz w:val="16"/>
        <w:szCs w:val="16"/>
      </w:rPr>
    </w:pPr>
    <w:r w:rsidRPr="006E010E">
      <w:rPr>
        <w:b/>
        <w:sz w:val="16"/>
        <w:szCs w:val="16"/>
      </w:rPr>
      <w:t>SERVIÇO PÚBLICO FEDERAL</w:t>
    </w:r>
  </w:p>
  <w:p w:rsidR="00EA506F" w:rsidRPr="006E010E" w:rsidRDefault="00EA506F" w:rsidP="00565CA1">
    <w:pPr>
      <w:pStyle w:val="Cabealho"/>
      <w:jc w:val="center"/>
      <w:rPr>
        <w:b/>
        <w:sz w:val="16"/>
        <w:szCs w:val="16"/>
      </w:rPr>
    </w:pPr>
    <w:r w:rsidRPr="006E010E">
      <w:rPr>
        <w:b/>
        <w:sz w:val="16"/>
        <w:szCs w:val="16"/>
      </w:rPr>
      <w:t>MJ - DEPARTAMENTO DE POLÍCIA FEDERAL</w:t>
    </w:r>
  </w:p>
  <w:p w:rsidR="00EA506F" w:rsidRPr="006E010E" w:rsidRDefault="00EA506F" w:rsidP="00565CA1">
    <w:pPr>
      <w:pStyle w:val="Cabealho"/>
      <w:pBdr>
        <w:bottom w:val="single" w:sz="8" w:space="0" w:color="000000"/>
      </w:pBdr>
      <w:jc w:val="center"/>
      <w:rPr>
        <w:b/>
        <w:sz w:val="16"/>
        <w:szCs w:val="16"/>
      </w:rPr>
    </w:pPr>
    <w:r>
      <w:rPr>
        <w:b/>
        <w:sz w:val="16"/>
        <w:szCs w:val="16"/>
      </w:rPr>
      <w:t>DLOG – COORDENAÇÃO DE ADMINISTRAÇÃO</w:t>
    </w:r>
  </w:p>
  <w:p w:rsidR="00EA506F" w:rsidRDefault="00EA506F" w:rsidP="00565CA1">
    <w:pPr>
      <w:pStyle w:val="Cabealho"/>
      <w:pBdr>
        <w:bottom w:val="single" w:sz="8" w:space="0" w:color="000000"/>
      </w:pBdr>
      <w:jc w:val="center"/>
    </w:pPr>
    <w:r>
      <w:rPr>
        <w:b/>
        <w:sz w:val="16"/>
        <w:szCs w:val="16"/>
      </w:rPr>
      <w:t>DMAT - LOGÍSTICA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00B71C8B"/>
    <w:multiLevelType w:val="hybridMultilevel"/>
    <w:tmpl w:val="074E837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08280BBF"/>
    <w:multiLevelType w:val="hybridMultilevel"/>
    <w:tmpl w:val="6CFA38D8"/>
    <w:lvl w:ilvl="0" w:tplc="04160017">
      <w:start w:val="1"/>
      <w:numFmt w:val="lowerLetter"/>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4">
    <w:nsid w:val="0D8E2ABA"/>
    <w:multiLevelType w:val="multilevel"/>
    <w:tmpl w:val="D196225A"/>
    <w:lvl w:ilvl="0">
      <w:start w:val="17"/>
      <w:numFmt w:val="decimal"/>
      <w:lvlText w:val="%1"/>
      <w:lvlJc w:val="left"/>
      <w:pPr>
        <w:ind w:left="780" w:hanging="780"/>
      </w:pPr>
      <w:rPr>
        <w:rFonts w:hint="default"/>
      </w:rPr>
    </w:lvl>
    <w:lvl w:ilvl="1">
      <w:start w:val="4"/>
      <w:numFmt w:val="decimal"/>
      <w:lvlText w:val="%1.%2"/>
      <w:lvlJc w:val="left"/>
      <w:pPr>
        <w:ind w:left="780" w:hanging="780"/>
      </w:pPr>
      <w:rPr>
        <w:rFonts w:hint="default"/>
      </w:rPr>
    </w:lvl>
    <w:lvl w:ilvl="2">
      <w:start w:val="5"/>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7">
    <w:nsid w:val="195877A6"/>
    <w:multiLevelType w:val="multilevel"/>
    <w:tmpl w:val="D8802AA6"/>
    <w:lvl w:ilvl="0">
      <w:start w:val="17"/>
      <w:numFmt w:val="decimal"/>
      <w:lvlText w:val="%1."/>
      <w:lvlJc w:val="left"/>
      <w:pPr>
        <w:ind w:left="660" w:hanging="660"/>
      </w:pPr>
      <w:rPr>
        <w:rFonts w:hint="default"/>
      </w:rPr>
    </w:lvl>
    <w:lvl w:ilvl="1">
      <w:start w:val="7"/>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1D5C100D"/>
    <w:multiLevelType w:val="multilevel"/>
    <w:tmpl w:val="9F6C8372"/>
    <w:lvl w:ilvl="0">
      <w:start w:val="1"/>
      <w:numFmt w:val="decimal"/>
      <w:lvlText w:val="%1."/>
      <w:lvlJc w:val="left"/>
      <w:pPr>
        <w:ind w:left="928" w:hanging="360"/>
      </w:pPr>
    </w:lvl>
    <w:lvl w:ilvl="1">
      <w:start w:val="1"/>
      <w:numFmt w:val="decimal"/>
      <w:lvlText w:val="%1.%2."/>
      <w:lvlJc w:val="left"/>
      <w:pPr>
        <w:ind w:left="1000" w:hanging="432"/>
      </w:pPr>
      <w:rPr>
        <w:i w:val="0"/>
      </w:rPr>
    </w:lvl>
    <w:lvl w:ilvl="2">
      <w:start w:val="1"/>
      <w:numFmt w:val="decimal"/>
      <w:lvlText w:val="%1.%2.%3."/>
      <w:lvlJc w:val="left"/>
      <w:pPr>
        <w:ind w:left="1639" w:hanging="504"/>
      </w:pPr>
      <w:rPr>
        <w:b/>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212B205A"/>
    <w:multiLevelType w:val="multilevel"/>
    <w:tmpl w:val="EE70FF9A"/>
    <w:lvl w:ilvl="0">
      <w:start w:val="1"/>
      <w:numFmt w:val="decimal"/>
      <w:lvlText w:val="%1."/>
      <w:lvlJc w:val="left"/>
      <w:pPr>
        <w:ind w:left="360" w:hanging="360"/>
      </w:pPr>
    </w:lvl>
    <w:lvl w:ilvl="1">
      <w:start w:val="1"/>
      <w:numFmt w:val="decimal"/>
      <w:lvlText w:val="%1.%2."/>
      <w:lvlJc w:val="left"/>
      <w:pPr>
        <w:ind w:left="2133" w:hanging="432"/>
      </w:pPr>
      <w:rPr>
        <w:i w:val="0"/>
      </w:rPr>
    </w:lvl>
    <w:lvl w:ilvl="2">
      <w:start w:val="1"/>
      <w:numFmt w:val="decimal"/>
      <w:lvlText w:val="%1.%2.%3."/>
      <w:lvlJc w:val="left"/>
      <w:pPr>
        <w:ind w:left="1224" w:hanging="504"/>
      </w:p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221A092F"/>
    <w:multiLevelType w:val="multilevel"/>
    <w:tmpl w:val="043E3662"/>
    <w:lvl w:ilvl="0">
      <w:start w:val="17"/>
      <w:numFmt w:val="decimal"/>
      <w:lvlText w:val="%1."/>
      <w:lvlJc w:val="left"/>
      <w:pPr>
        <w:ind w:left="660" w:hanging="660"/>
      </w:pPr>
      <w:rPr>
        <w:rFonts w:hint="default"/>
      </w:rPr>
    </w:lvl>
    <w:lvl w:ilvl="1">
      <w:start w:val="6"/>
      <w:numFmt w:val="decimal"/>
      <w:lvlText w:val="%1.%2."/>
      <w:lvlJc w:val="left"/>
      <w:pPr>
        <w:ind w:left="660" w:hanging="660"/>
      </w:pPr>
      <w:rPr>
        <w:rFonts w:hint="default"/>
      </w:rPr>
    </w:lvl>
    <w:lvl w:ilvl="2">
      <w:start w:val="9"/>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2CBE2430"/>
    <w:multiLevelType w:val="multilevel"/>
    <w:tmpl w:val="EE70FF9A"/>
    <w:lvl w:ilvl="0">
      <w:start w:val="1"/>
      <w:numFmt w:val="decimal"/>
      <w:lvlText w:val="%1."/>
      <w:lvlJc w:val="left"/>
      <w:pPr>
        <w:ind w:left="360" w:hanging="360"/>
      </w:pPr>
    </w:lvl>
    <w:lvl w:ilvl="1">
      <w:start w:val="1"/>
      <w:numFmt w:val="decimal"/>
      <w:lvlText w:val="%1.%2."/>
      <w:lvlJc w:val="left"/>
      <w:pPr>
        <w:ind w:left="2133" w:hanging="432"/>
      </w:pPr>
      <w:rPr>
        <w:i w:val="0"/>
      </w:rPr>
    </w:lvl>
    <w:lvl w:ilvl="2">
      <w:start w:val="1"/>
      <w:numFmt w:val="decimal"/>
      <w:lvlText w:val="%1.%2.%3."/>
      <w:lvlJc w:val="left"/>
      <w:pPr>
        <w:ind w:left="1224" w:hanging="504"/>
      </w:p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119482D"/>
    <w:multiLevelType w:val="multilevel"/>
    <w:tmpl w:val="5F12C90C"/>
    <w:lvl w:ilvl="0">
      <w:start w:val="18"/>
      <w:numFmt w:val="decimal"/>
      <w:lvlText w:val="%1."/>
      <w:lvlJc w:val="left"/>
      <w:pPr>
        <w:ind w:left="600" w:hanging="600"/>
      </w:pPr>
      <w:rPr>
        <w:rFonts w:hint="default"/>
      </w:rPr>
    </w:lvl>
    <w:lvl w:ilvl="1">
      <w:start w:val="10"/>
      <w:numFmt w:val="decimal"/>
      <w:lvlText w:val="%1.%2."/>
      <w:lvlJc w:val="left"/>
      <w:pPr>
        <w:ind w:left="742" w:hanging="600"/>
      </w:pPr>
      <w:rPr>
        <w:rFonts w:hint="default"/>
      </w:rPr>
    </w:lvl>
    <w:lvl w:ilvl="2">
      <w:start w:val="1"/>
      <w:numFmt w:val="decimal"/>
      <w:lvlText w:val="%1.%2.%3."/>
      <w:lvlJc w:val="left"/>
      <w:pPr>
        <w:ind w:left="1004" w:hanging="720"/>
      </w:pPr>
      <w:rPr>
        <w:rFonts w:hint="default"/>
      </w:rPr>
    </w:lvl>
    <w:lvl w:ilvl="3">
      <w:start w:val="1"/>
      <w:numFmt w:val="upperLetter"/>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3">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5">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6">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7">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8">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9">
    <w:nsid w:val="445D78BE"/>
    <w:multiLevelType w:val="multilevel"/>
    <w:tmpl w:val="EE70FF9A"/>
    <w:lvl w:ilvl="0">
      <w:start w:val="1"/>
      <w:numFmt w:val="decimal"/>
      <w:lvlText w:val="%1."/>
      <w:lvlJc w:val="left"/>
      <w:pPr>
        <w:ind w:left="928" w:hanging="360"/>
      </w:pPr>
    </w:lvl>
    <w:lvl w:ilvl="1">
      <w:start w:val="1"/>
      <w:numFmt w:val="decimal"/>
      <w:lvlText w:val="%1.%2."/>
      <w:lvlJc w:val="left"/>
      <w:pPr>
        <w:ind w:left="1000" w:hanging="432"/>
      </w:pPr>
      <w:rPr>
        <w:i w:val="0"/>
      </w:rPr>
    </w:lvl>
    <w:lvl w:ilvl="2">
      <w:start w:val="1"/>
      <w:numFmt w:val="decimal"/>
      <w:lvlText w:val="%1.%2.%3."/>
      <w:lvlJc w:val="left"/>
      <w:pPr>
        <w:ind w:left="1224" w:hanging="504"/>
      </w:p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502F6A3B"/>
    <w:multiLevelType w:val="multilevel"/>
    <w:tmpl w:val="317832E4"/>
    <w:lvl w:ilvl="0">
      <w:start w:val="17"/>
      <w:numFmt w:val="decimal"/>
      <w:lvlText w:val="%1."/>
      <w:lvlJc w:val="left"/>
      <w:pPr>
        <w:ind w:left="480" w:hanging="480"/>
      </w:pPr>
      <w:rPr>
        <w:rFonts w:hint="default"/>
        <w:i w:val="0"/>
      </w:rPr>
    </w:lvl>
    <w:lvl w:ilvl="1">
      <w:start w:val="2"/>
      <w:numFmt w:val="decimal"/>
      <w:lvlText w:val="%1.%2."/>
      <w:lvlJc w:val="left"/>
      <w:pPr>
        <w:ind w:left="480" w:hanging="480"/>
      </w:pPr>
      <w:rPr>
        <w:rFonts w:hint="default"/>
        <w:i w:val="0"/>
      </w:rPr>
    </w:lvl>
    <w:lvl w:ilvl="2">
      <w:start w:val="1"/>
      <w:numFmt w:val="upperLetter"/>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2">
    <w:nsid w:val="546F5AEC"/>
    <w:multiLevelType w:val="multilevel"/>
    <w:tmpl w:val="EE70FF9A"/>
    <w:lvl w:ilvl="0">
      <w:start w:val="1"/>
      <w:numFmt w:val="decimal"/>
      <w:lvlText w:val="%1."/>
      <w:lvlJc w:val="left"/>
      <w:pPr>
        <w:ind w:left="928" w:hanging="360"/>
      </w:pPr>
    </w:lvl>
    <w:lvl w:ilvl="1">
      <w:start w:val="1"/>
      <w:numFmt w:val="decimal"/>
      <w:lvlText w:val="%1.%2."/>
      <w:lvlJc w:val="left"/>
      <w:pPr>
        <w:ind w:left="999" w:hanging="432"/>
      </w:pPr>
      <w:rPr>
        <w:i w:val="0"/>
      </w:rPr>
    </w:lvl>
    <w:lvl w:ilvl="2">
      <w:start w:val="1"/>
      <w:numFmt w:val="decimal"/>
      <w:lvlText w:val="%1.%2.%3."/>
      <w:lvlJc w:val="left"/>
      <w:pPr>
        <w:ind w:left="1224" w:hanging="504"/>
      </w:p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59A84756"/>
    <w:multiLevelType w:val="multilevel"/>
    <w:tmpl w:val="D6C01A74"/>
    <w:lvl w:ilvl="0">
      <w:start w:val="1"/>
      <w:numFmt w:val="decimal"/>
      <w:lvlText w:val="%1."/>
      <w:lvlJc w:val="left"/>
      <w:pPr>
        <w:ind w:left="360" w:hanging="360"/>
      </w:pPr>
    </w:lvl>
    <w:lvl w:ilvl="1">
      <w:start w:val="1"/>
      <w:numFmt w:val="decimal"/>
      <w:lvlText w:val="%1.%2."/>
      <w:lvlJc w:val="left"/>
      <w:pPr>
        <w:ind w:left="43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rPr>
        <w:i/>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5C60063C"/>
    <w:multiLevelType w:val="hybridMultilevel"/>
    <w:tmpl w:val="CF92C454"/>
    <w:lvl w:ilvl="0" w:tplc="04160015">
      <w:start w:val="1"/>
      <w:numFmt w:val="upperLetter"/>
      <w:lvlText w:val="%1."/>
      <w:lvlJc w:val="left"/>
      <w:pPr>
        <w:ind w:left="1428" w:hanging="360"/>
      </w:pPr>
    </w:lvl>
    <w:lvl w:ilvl="1" w:tplc="04160019">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36">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nsid w:val="67865FE6"/>
    <w:multiLevelType w:val="multilevel"/>
    <w:tmpl w:val="B016D5CA"/>
    <w:lvl w:ilvl="0">
      <w:start w:val="17"/>
      <w:numFmt w:val="decimal"/>
      <w:lvlText w:val="%1."/>
      <w:lvlJc w:val="left"/>
      <w:pPr>
        <w:ind w:left="660" w:hanging="660"/>
      </w:pPr>
      <w:rPr>
        <w:rFonts w:hint="default"/>
        <w:b/>
        <w:i w:val="0"/>
      </w:rPr>
    </w:lvl>
    <w:lvl w:ilvl="1">
      <w:start w:val="2"/>
      <w:numFmt w:val="decimal"/>
      <w:lvlText w:val="%1.%2."/>
      <w:lvlJc w:val="left"/>
      <w:pPr>
        <w:ind w:left="660" w:hanging="660"/>
      </w:pPr>
      <w:rPr>
        <w:rFonts w:hint="default"/>
        <w:b/>
        <w:i w:val="0"/>
      </w:rPr>
    </w:lvl>
    <w:lvl w:ilvl="2">
      <w:start w:val="2"/>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38">
    <w:nsid w:val="74857422"/>
    <w:multiLevelType w:val="hybridMultilevel"/>
    <w:tmpl w:val="23F605C2"/>
    <w:lvl w:ilvl="0" w:tplc="56CEA234">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7557662C"/>
    <w:multiLevelType w:val="multilevel"/>
    <w:tmpl w:val="87DC74CA"/>
    <w:lvl w:ilvl="0">
      <w:start w:val="5"/>
      <w:numFmt w:val="decimal"/>
      <w:lvlText w:val="%1."/>
      <w:lvlJc w:val="left"/>
      <w:pPr>
        <w:ind w:left="555" w:hanging="55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b w:val="0"/>
        <w:i w:val="0"/>
        <w:color w:val="auto"/>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40">
    <w:nsid w:val="7BEE27F5"/>
    <w:multiLevelType w:val="multilevel"/>
    <w:tmpl w:val="464E789E"/>
    <w:lvl w:ilvl="0">
      <w:start w:val="1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8"/>
  </w:num>
  <w:num w:numId="2">
    <w:abstractNumId w:val="12"/>
  </w:num>
  <w:num w:numId="3">
    <w:abstractNumId w:val="16"/>
  </w:num>
  <w:num w:numId="4">
    <w:abstractNumId w:val="34"/>
  </w:num>
  <w:num w:numId="5">
    <w:abstractNumId w:val="15"/>
  </w:num>
  <w:num w:numId="6">
    <w:abstractNumId w:val="28"/>
  </w:num>
  <w:num w:numId="7">
    <w:abstractNumId w:val="25"/>
  </w:num>
  <w:num w:numId="8">
    <w:abstractNumId w:val="26"/>
  </w:num>
  <w:num w:numId="9">
    <w:abstractNumId w:val="30"/>
  </w:num>
  <w:num w:numId="10">
    <w:abstractNumId w:val="10"/>
  </w:num>
  <w:num w:numId="11">
    <w:abstractNumId w:val="27"/>
  </w:num>
  <w:num w:numId="12">
    <w:abstractNumId w:val="12"/>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num>
  <w:num w:numId="14">
    <w:abstractNumId w:val="23"/>
  </w:num>
  <w:num w:numId="15">
    <w:abstractNumId w:val="24"/>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9"/>
  </w:num>
  <w:num w:numId="27">
    <w:abstractNumId w:val="33"/>
  </w:num>
  <w:num w:numId="28">
    <w:abstractNumId w:val="35"/>
  </w:num>
  <w:num w:numId="29">
    <w:abstractNumId w:val="21"/>
  </w:num>
  <w:num w:numId="30">
    <w:abstractNumId w:val="19"/>
  </w:num>
  <w:num w:numId="31">
    <w:abstractNumId w:val="32"/>
  </w:num>
  <w:num w:numId="32">
    <w:abstractNumId w:val="38"/>
  </w:num>
  <w:num w:numId="33">
    <w:abstractNumId w:val="29"/>
  </w:num>
  <w:num w:numId="34">
    <w:abstractNumId w:val="31"/>
  </w:num>
  <w:num w:numId="35">
    <w:abstractNumId w:val="37"/>
  </w:num>
  <w:num w:numId="36">
    <w:abstractNumId w:val="11"/>
  </w:num>
  <w:num w:numId="37">
    <w:abstractNumId w:val="14"/>
  </w:num>
  <w:num w:numId="38">
    <w:abstractNumId w:val="20"/>
  </w:num>
  <w:num w:numId="39">
    <w:abstractNumId w:val="17"/>
  </w:num>
  <w:num w:numId="40">
    <w:abstractNumId w:val="40"/>
  </w:num>
  <w:num w:numId="41">
    <w:abstractNumId w:val="22"/>
  </w:num>
  <w:num w:numId="42">
    <w:abstractNumId w:val="1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ine e Manoel Filho">
    <w15:presenceInfo w15:providerId="Windows Live" w15:userId="25b3a279be08ec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6E5"/>
    <w:rsid w:val="0000144E"/>
    <w:rsid w:val="0000236D"/>
    <w:rsid w:val="00003298"/>
    <w:rsid w:val="0002260C"/>
    <w:rsid w:val="0002306D"/>
    <w:rsid w:val="000242C8"/>
    <w:rsid w:val="00027155"/>
    <w:rsid w:val="000318BA"/>
    <w:rsid w:val="00034A29"/>
    <w:rsid w:val="00035D09"/>
    <w:rsid w:val="00040957"/>
    <w:rsid w:val="00047D73"/>
    <w:rsid w:val="00056433"/>
    <w:rsid w:val="00060414"/>
    <w:rsid w:val="00062853"/>
    <w:rsid w:val="00063028"/>
    <w:rsid w:val="0006537A"/>
    <w:rsid w:val="000670EC"/>
    <w:rsid w:val="000677A2"/>
    <w:rsid w:val="00070EA5"/>
    <w:rsid w:val="00076CBC"/>
    <w:rsid w:val="000779C7"/>
    <w:rsid w:val="0008101B"/>
    <w:rsid w:val="00081098"/>
    <w:rsid w:val="00082976"/>
    <w:rsid w:val="00087EF2"/>
    <w:rsid w:val="0009021C"/>
    <w:rsid w:val="00090F5D"/>
    <w:rsid w:val="00091FCF"/>
    <w:rsid w:val="00092759"/>
    <w:rsid w:val="00094321"/>
    <w:rsid w:val="00095A1D"/>
    <w:rsid w:val="000A102A"/>
    <w:rsid w:val="000A1A7B"/>
    <w:rsid w:val="000A1B88"/>
    <w:rsid w:val="000A23DA"/>
    <w:rsid w:val="000A674F"/>
    <w:rsid w:val="000B7B55"/>
    <w:rsid w:val="000C123B"/>
    <w:rsid w:val="000C21AD"/>
    <w:rsid w:val="000C2C16"/>
    <w:rsid w:val="000C54FA"/>
    <w:rsid w:val="000C670A"/>
    <w:rsid w:val="000D1378"/>
    <w:rsid w:val="000D144E"/>
    <w:rsid w:val="000D2AC3"/>
    <w:rsid w:val="000E2060"/>
    <w:rsid w:val="000F1C1C"/>
    <w:rsid w:val="000F4088"/>
    <w:rsid w:val="000F411A"/>
    <w:rsid w:val="000F4F96"/>
    <w:rsid w:val="000F5A07"/>
    <w:rsid w:val="00100990"/>
    <w:rsid w:val="0010322D"/>
    <w:rsid w:val="00104A79"/>
    <w:rsid w:val="00105707"/>
    <w:rsid w:val="0010670C"/>
    <w:rsid w:val="001103FF"/>
    <w:rsid w:val="00113EEB"/>
    <w:rsid w:val="00114259"/>
    <w:rsid w:val="001213C6"/>
    <w:rsid w:val="001219B0"/>
    <w:rsid w:val="00124990"/>
    <w:rsid w:val="00126BEA"/>
    <w:rsid w:val="00126E1D"/>
    <w:rsid w:val="00130306"/>
    <w:rsid w:val="001304C0"/>
    <w:rsid w:val="001315F2"/>
    <w:rsid w:val="00133136"/>
    <w:rsid w:val="0013348D"/>
    <w:rsid w:val="001377C7"/>
    <w:rsid w:val="00137C32"/>
    <w:rsid w:val="0014004B"/>
    <w:rsid w:val="00140929"/>
    <w:rsid w:val="0014325E"/>
    <w:rsid w:val="001449A3"/>
    <w:rsid w:val="00144F4E"/>
    <w:rsid w:val="00146BDF"/>
    <w:rsid w:val="001516EA"/>
    <w:rsid w:val="00153E25"/>
    <w:rsid w:val="00154505"/>
    <w:rsid w:val="001545A4"/>
    <w:rsid w:val="0015519E"/>
    <w:rsid w:val="0015684D"/>
    <w:rsid w:val="00160BBD"/>
    <w:rsid w:val="00160DA4"/>
    <w:rsid w:val="0016171E"/>
    <w:rsid w:val="0016584A"/>
    <w:rsid w:val="00165FBC"/>
    <w:rsid w:val="001671BF"/>
    <w:rsid w:val="00170CE1"/>
    <w:rsid w:val="00173920"/>
    <w:rsid w:val="00173E66"/>
    <w:rsid w:val="00174CAA"/>
    <w:rsid w:val="00177CD5"/>
    <w:rsid w:val="001817D2"/>
    <w:rsid w:val="00183C33"/>
    <w:rsid w:val="00184086"/>
    <w:rsid w:val="001904A8"/>
    <w:rsid w:val="001A1732"/>
    <w:rsid w:val="001A2CE9"/>
    <w:rsid w:val="001A3A05"/>
    <w:rsid w:val="001A3E18"/>
    <w:rsid w:val="001A408A"/>
    <w:rsid w:val="001A5501"/>
    <w:rsid w:val="001B005B"/>
    <w:rsid w:val="001B7BE2"/>
    <w:rsid w:val="001C30D7"/>
    <w:rsid w:val="001C3F32"/>
    <w:rsid w:val="001C48B6"/>
    <w:rsid w:val="001C4C04"/>
    <w:rsid w:val="001C694F"/>
    <w:rsid w:val="001C721E"/>
    <w:rsid w:val="001D0D66"/>
    <w:rsid w:val="001D5915"/>
    <w:rsid w:val="001E1269"/>
    <w:rsid w:val="001E3AAF"/>
    <w:rsid w:val="001E65F6"/>
    <w:rsid w:val="001F0A6E"/>
    <w:rsid w:val="001F39FA"/>
    <w:rsid w:val="001F76A8"/>
    <w:rsid w:val="00202A04"/>
    <w:rsid w:val="00202D3A"/>
    <w:rsid w:val="00205197"/>
    <w:rsid w:val="0020593D"/>
    <w:rsid w:val="00206F5F"/>
    <w:rsid w:val="00207B98"/>
    <w:rsid w:val="00210001"/>
    <w:rsid w:val="0021106D"/>
    <w:rsid w:val="0021259D"/>
    <w:rsid w:val="00221BA5"/>
    <w:rsid w:val="00222359"/>
    <w:rsid w:val="00222980"/>
    <w:rsid w:val="002241A2"/>
    <w:rsid w:val="00225762"/>
    <w:rsid w:val="00231E9C"/>
    <w:rsid w:val="002361A4"/>
    <w:rsid w:val="00237DF5"/>
    <w:rsid w:val="00240B17"/>
    <w:rsid w:val="00241D78"/>
    <w:rsid w:val="00245704"/>
    <w:rsid w:val="00246DAE"/>
    <w:rsid w:val="002538B4"/>
    <w:rsid w:val="002538E3"/>
    <w:rsid w:val="00255C24"/>
    <w:rsid w:val="00260802"/>
    <w:rsid w:val="0026386A"/>
    <w:rsid w:val="00265AD7"/>
    <w:rsid w:val="00267125"/>
    <w:rsid w:val="00267B22"/>
    <w:rsid w:val="00271925"/>
    <w:rsid w:val="00271CB6"/>
    <w:rsid w:val="0027301A"/>
    <w:rsid w:val="00276ECC"/>
    <w:rsid w:val="002839F7"/>
    <w:rsid w:val="0028765E"/>
    <w:rsid w:val="0029037D"/>
    <w:rsid w:val="002937D4"/>
    <w:rsid w:val="002A08C8"/>
    <w:rsid w:val="002A43E2"/>
    <w:rsid w:val="002A53C7"/>
    <w:rsid w:val="002C4545"/>
    <w:rsid w:val="002C54C1"/>
    <w:rsid w:val="002C7FE3"/>
    <w:rsid w:val="002D656F"/>
    <w:rsid w:val="002D78B4"/>
    <w:rsid w:val="002D7C8E"/>
    <w:rsid w:val="002E1144"/>
    <w:rsid w:val="002E160F"/>
    <w:rsid w:val="002E3F91"/>
    <w:rsid w:val="002E480D"/>
    <w:rsid w:val="002E5F6B"/>
    <w:rsid w:val="002E6E63"/>
    <w:rsid w:val="002F084D"/>
    <w:rsid w:val="002F115A"/>
    <w:rsid w:val="002F308B"/>
    <w:rsid w:val="003053DD"/>
    <w:rsid w:val="00310B4A"/>
    <w:rsid w:val="00313D49"/>
    <w:rsid w:val="0031762E"/>
    <w:rsid w:val="00320359"/>
    <w:rsid w:val="00321EDD"/>
    <w:rsid w:val="003238C3"/>
    <w:rsid w:val="00324BCD"/>
    <w:rsid w:val="00324F30"/>
    <w:rsid w:val="00325023"/>
    <w:rsid w:val="00325FD8"/>
    <w:rsid w:val="003265B9"/>
    <w:rsid w:val="00327232"/>
    <w:rsid w:val="00331182"/>
    <w:rsid w:val="00340EE0"/>
    <w:rsid w:val="00343032"/>
    <w:rsid w:val="003464AF"/>
    <w:rsid w:val="00346F7E"/>
    <w:rsid w:val="0035658A"/>
    <w:rsid w:val="00364141"/>
    <w:rsid w:val="00364909"/>
    <w:rsid w:val="00367EF6"/>
    <w:rsid w:val="00373F2A"/>
    <w:rsid w:val="003779A2"/>
    <w:rsid w:val="0038139C"/>
    <w:rsid w:val="00386157"/>
    <w:rsid w:val="00386ADE"/>
    <w:rsid w:val="00391E14"/>
    <w:rsid w:val="003959F6"/>
    <w:rsid w:val="003A73C1"/>
    <w:rsid w:val="003B2449"/>
    <w:rsid w:val="003B6443"/>
    <w:rsid w:val="003B791E"/>
    <w:rsid w:val="003C1699"/>
    <w:rsid w:val="003C25D1"/>
    <w:rsid w:val="003C309D"/>
    <w:rsid w:val="003C489B"/>
    <w:rsid w:val="003C609E"/>
    <w:rsid w:val="003C6275"/>
    <w:rsid w:val="003E40D9"/>
    <w:rsid w:val="003E4927"/>
    <w:rsid w:val="003E49E4"/>
    <w:rsid w:val="003E4D76"/>
    <w:rsid w:val="003E55B1"/>
    <w:rsid w:val="003F004A"/>
    <w:rsid w:val="003F1437"/>
    <w:rsid w:val="003F185C"/>
    <w:rsid w:val="003F36A3"/>
    <w:rsid w:val="003F480E"/>
    <w:rsid w:val="004028FB"/>
    <w:rsid w:val="0040443F"/>
    <w:rsid w:val="004053E1"/>
    <w:rsid w:val="00407F1C"/>
    <w:rsid w:val="00415F27"/>
    <w:rsid w:val="00416A59"/>
    <w:rsid w:val="00417A99"/>
    <w:rsid w:val="00417CA8"/>
    <w:rsid w:val="0042190C"/>
    <w:rsid w:val="00425359"/>
    <w:rsid w:val="004316D7"/>
    <w:rsid w:val="00431EDA"/>
    <w:rsid w:val="0043231C"/>
    <w:rsid w:val="00432470"/>
    <w:rsid w:val="00435447"/>
    <w:rsid w:val="00441EA1"/>
    <w:rsid w:val="00445798"/>
    <w:rsid w:val="0044725C"/>
    <w:rsid w:val="00447465"/>
    <w:rsid w:val="004536C6"/>
    <w:rsid w:val="00455CBE"/>
    <w:rsid w:val="00455EB7"/>
    <w:rsid w:val="00455FD5"/>
    <w:rsid w:val="00460E8A"/>
    <w:rsid w:val="0046230A"/>
    <w:rsid w:val="00462C95"/>
    <w:rsid w:val="0046486A"/>
    <w:rsid w:val="00475E6E"/>
    <w:rsid w:val="004773FC"/>
    <w:rsid w:val="00480328"/>
    <w:rsid w:val="004834FC"/>
    <w:rsid w:val="00483B15"/>
    <w:rsid w:val="00483FB9"/>
    <w:rsid w:val="00494AE7"/>
    <w:rsid w:val="004A53DF"/>
    <w:rsid w:val="004B05B0"/>
    <w:rsid w:val="004B0CAC"/>
    <w:rsid w:val="004B19B5"/>
    <w:rsid w:val="004B1D7D"/>
    <w:rsid w:val="004B25D9"/>
    <w:rsid w:val="004B460A"/>
    <w:rsid w:val="004B6820"/>
    <w:rsid w:val="004B6F31"/>
    <w:rsid w:val="004C0212"/>
    <w:rsid w:val="004C05F9"/>
    <w:rsid w:val="004D3B02"/>
    <w:rsid w:val="004D41F6"/>
    <w:rsid w:val="004D6006"/>
    <w:rsid w:val="004E0194"/>
    <w:rsid w:val="004E09A3"/>
    <w:rsid w:val="004E0F42"/>
    <w:rsid w:val="004E37BB"/>
    <w:rsid w:val="004E495D"/>
    <w:rsid w:val="004E7BEB"/>
    <w:rsid w:val="004F30F4"/>
    <w:rsid w:val="004F3A23"/>
    <w:rsid w:val="004F5DF9"/>
    <w:rsid w:val="004F66B4"/>
    <w:rsid w:val="004F78C6"/>
    <w:rsid w:val="004F79E3"/>
    <w:rsid w:val="0050224C"/>
    <w:rsid w:val="005037A6"/>
    <w:rsid w:val="00512751"/>
    <w:rsid w:val="00512D53"/>
    <w:rsid w:val="00514883"/>
    <w:rsid w:val="00523C55"/>
    <w:rsid w:val="00523F32"/>
    <w:rsid w:val="00530489"/>
    <w:rsid w:val="0053132E"/>
    <w:rsid w:val="00537820"/>
    <w:rsid w:val="00561C04"/>
    <w:rsid w:val="0056213B"/>
    <w:rsid w:val="00562F82"/>
    <w:rsid w:val="00564913"/>
    <w:rsid w:val="00565CA1"/>
    <w:rsid w:val="00571F84"/>
    <w:rsid w:val="00577C4E"/>
    <w:rsid w:val="005800D8"/>
    <w:rsid w:val="005846C9"/>
    <w:rsid w:val="00585667"/>
    <w:rsid w:val="00585D0F"/>
    <w:rsid w:val="005873FC"/>
    <w:rsid w:val="00590EAF"/>
    <w:rsid w:val="00595DA6"/>
    <w:rsid w:val="005A3BE7"/>
    <w:rsid w:val="005A6A91"/>
    <w:rsid w:val="005B0066"/>
    <w:rsid w:val="005B1D0B"/>
    <w:rsid w:val="005C3930"/>
    <w:rsid w:val="005C48E3"/>
    <w:rsid w:val="005C76D8"/>
    <w:rsid w:val="005E0A41"/>
    <w:rsid w:val="005E1321"/>
    <w:rsid w:val="005E2DD4"/>
    <w:rsid w:val="005E5F39"/>
    <w:rsid w:val="005E6D43"/>
    <w:rsid w:val="005F6F64"/>
    <w:rsid w:val="005F7B0A"/>
    <w:rsid w:val="005F7E84"/>
    <w:rsid w:val="006004D9"/>
    <w:rsid w:val="00601146"/>
    <w:rsid w:val="00601299"/>
    <w:rsid w:val="00602D5D"/>
    <w:rsid w:val="00603364"/>
    <w:rsid w:val="00603EFA"/>
    <w:rsid w:val="00605C11"/>
    <w:rsid w:val="00606440"/>
    <w:rsid w:val="006078C2"/>
    <w:rsid w:val="006171A9"/>
    <w:rsid w:val="00622D7E"/>
    <w:rsid w:val="00623436"/>
    <w:rsid w:val="00625472"/>
    <w:rsid w:val="00634991"/>
    <w:rsid w:val="00640863"/>
    <w:rsid w:val="00640F39"/>
    <w:rsid w:val="00647983"/>
    <w:rsid w:val="00655AAF"/>
    <w:rsid w:val="00656A30"/>
    <w:rsid w:val="00661EB3"/>
    <w:rsid w:val="006637EE"/>
    <w:rsid w:val="0066451B"/>
    <w:rsid w:val="006673E7"/>
    <w:rsid w:val="00674964"/>
    <w:rsid w:val="00675B48"/>
    <w:rsid w:val="00680B7E"/>
    <w:rsid w:val="00683124"/>
    <w:rsid w:val="00683B94"/>
    <w:rsid w:val="00686692"/>
    <w:rsid w:val="00693033"/>
    <w:rsid w:val="00693321"/>
    <w:rsid w:val="00694363"/>
    <w:rsid w:val="00694893"/>
    <w:rsid w:val="00694DD9"/>
    <w:rsid w:val="0069603B"/>
    <w:rsid w:val="00696ECA"/>
    <w:rsid w:val="006A12B1"/>
    <w:rsid w:val="006A5F42"/>
    <w:rsid w:val="006A6103"/>
    <w:rsid w:val="006B10ED"/>
    <w:rsid w:val="006B156A"/>
    <w:rsid w:val="006B366A"/>
    <w:rsid w:val="006B51B2"/>
    <w:rsid w:val="006B6DA6"/>
    <w:rsid w:val="006B7F4A"/>
    <w:rsid w:val="006C17A0"/>
    <w:rsid w:val="006D27E3"/>
    <w:rsid w:val="006D4135"/>
    <w:rsid w:val="006E09F2"/>
    <w:rsid w:val="006E2BF6"/>
    <w:rsid w:val="006E4855"/>
    <w:rsid w:val="006E721C"/>
    <w:rsid w:val="006F3EE2"/>
    <w:rsid w:val="006F66ED"/>
    <w:rsid w:val="00700CBD"/>
    <w:rsid w:val="007028C7"/>
    <w:rsid w:val="00704462"/>
    <w:rsid w:val="007044DA"/>
    <w:rsid w:val="0070743B"/>
    <w:rsid w:val="00710B52"/>
    <w:rsid w:val="00710C7E"/>
    <w:rsid w:val="007120CE"/>
    <w:rsid w:val="00712E0E"/>
    <w:rsid w:val="00726282"/>
    <w:rsid w:val="00733BCC"/>
    <w:rsid w:val="00733DE0"/>
    <w:rsid w:val="007357C5"/>
    <w:rsid w:val="007376B8"/>
    <w:rsid w:val="0074032D"/>
    <w:rsid w:val="00740D25"/>
    <w:rsid w:val="00741328"/>
    <w:rsid w:val="00752569"/>
    <w:rsid w:val="00754103"/>
    <w:rsid w:val="00756F76"/>
    <w:rsid w:val="007679B9"/>
    <w:rsid w:val="007701A1"/>
    <w:rsid w:val="00773BCC"/>
    <w:rsid w:val="00776572"/>
    <w:rsid w:val="0077738D"/>
    <w:rsid w:val="007774C2"/>
    <w:rsid w:val="00784F62"/>
    <w:rsid w:val="00787D28"/>
    <w:rsid w:val="0079000C"/>
    <w:rsid w:val="00790D93"/>
    <w:rsid w:val="00791CD7"/>
    <w:rsid w:val="0079430D"/>
    <w:rsid w:val="0079754C"/>
    <w:rsid w:val="007A1395"/>
    <w:rsid w:val="007B19CE"/>
    <w:rsid w:val="007B4A7C"/>
    <w:rsid w:val="007B6432"/>
    <w:rsid w:val="007B7792"/>
    <w:rsid w:val="007B7C23"/>
    <w:rsid w:val="007C0255"/>
    <w:rsid w:val="007C09C8"/>
    <w:rsid w:val="007C0C22"/>
    <w:rsid w:val="007C13ED"/>
    <w:rsid w:val="007C2707"/>
    <w:rsid w:val="007D3572"/>
    <w:rsid w:val="007D501A"/>
    <w:rsid w:val="007D7F07"/>
    <w:rsid w:val="007E3F65"/>
    <w:rsid w:val="007E5253"/>
    <w:rsid w:val="007E57A5"/>
    <w:rsid w:val="007E585A"/>
    <w:rsid w:val="007E68F6"/>
    <w:rsid w:val="007E6EF9"/>
    <w:rsid w:val="007F0511"/>
    <w:rsid w:val="007F2AE5"/>
    <w:rsid w:val="007F5777"/>
    <w:rsid w:val="007F6AB0"/>
    <w:rsid w:val="008000EB"/>
    <w:rsid w:val="00802680"/>
    <w:rsid w:val="0080329B"/>
    <w:rsid w:val="00803805"/>
    <w:rsid w:val="0080582D"/>
    <w:rsid w:val="0080756C"/>
    <w:rsid w:val="00812A44"/>
    <w:rsid w:val="0081325F"/>
    <w:rsid w:val="00822758"/>
    <w:rsid w:val="00831204"/>
    <w:rsid w:val="00831208"/>
    <w:rsid w:val="00835A02"/>
    <w:rsid w:val="008429CF"/>
    <w:rsid w:val="008446E2"/>
    <w:rsid w:val="00844B7C"/>
    <w:rsid w:val="00847860"/>
    <w:rsid w:val="00847E19"/>
    <w:rsid w:val="00850CD3"/>
    <w:rsid w:val="0085112C"/>
    <w:rsid w:val="0085134F"/>
    <w:rsid w:val="008543EF"/>
    <w:rsid w:val="00855857"/>
    <w:rsid w:val="00857509"/>
    <w:rsid w:val="008601A9"/>
    <w:rsid w:val="00861E43"/>
    <w:rsid w:val="0086450A"/>
    <w:rsid w:val="0086579A"/>
    <w:rsid w:val="00865B0D"/>
    <w:rsid w:val="00871B33"/>
    <w:rsid w:val="00872949"/>
    <w:rsid w:val="008729C2"/>
    <w:rsid w:val="00874D2B"/>
    <w:rsid w:val="00881F71"/>
    <w:rsid w:val="00887146"/>
    <w:rsid w:val="00887874"/>
    <w:rsid w:val="008941DB"/>
    <w:rsid w:val="00894C85"/>
    <w:rsid w:val="008A123A"/>
    <w:rsid w:val="008A16EA"/>
    <w:rsid w:val="008B6162"/>
    <w:rsid w:val="008C04DF"/>
    <w:rsid w:val="008C1971"/>
    <w:rsid w:val="008D2CAF"/>
    <w:rsid w:val="008D3ACE"/>
    <w:rsid w:val="008D51CC"/>
    <w:rsid w:val="008E17B1"/>
    <w:rsid w:val="008E20C1"/>
    <w:rsid w:val="008E21B4"/>
    <w:rsid w:val="008E4F95"/>
    <w:rsid w:val="008F4D52"/>
    <w:rsid w:val="008F4E41"/>
    <w:rsid w:val="0090408D"/>
    <w:rsid w:val="00904DB6"/>
    <w:rsid w:val="00904E6B"/>
    <w:rsid w:val="00906EEC"/>
    <w:rsid w:val="00914204"/>
    <w:rsid w:val="00915C7E"/>
    <w:rsid w:val="00922260"/>
    <w:rsid w:val="00922606"/>
    <w:rsid w:val="009228AD"/>
    <w:rsid w:val="00922D31"/>
    <w:rsid w:val="0092559F"/>
    <w:rsid w:val="009256A2"/>
    <w:rsid w:val="00931141"/>
    <w:rsid w:val="00935665"/>
    <w:rsid w:val="00935B30"/>
    <w:rsid w:val="00936A4E"/>
    <w:rsid w:val="00936FBD"/>
    <w:rsid w:val="00940AD0"/>
    <w:rsid w:val="00941580"/>
    <w:rsid w:val="00944E0C"/>
    <w:rsid w:val="00947D27"/>
    <w:rsid w:val="00950D81"/>
    <w:rsid w:val="00951B95"/>
    <w:rsid w:val="009526AF"/>
    <w:rsid w:val="00952CB2"/>
    <w:rsid w:val="009543EB"/>
    <w:rsid w:val="00961FB4"/>
    <w:rsid w:val="009623AB"/>
    <w:rsid w:val="0096419E"/>
    <w:rsid w:val="00965EAC"/>
    <w:rsid w:val="00970A6B"/>
    <w:rsid w:val="00971178"/>
    <w:rsid w:val="00974C7C"/>
    <w:rsid w:val="00975E13"/>
    <w:rsid w:val="009763C4"/>
    <w:rsid w:val="009803F1"/>
    <w:rsid w:val="0098176E"/>
    <w:rsid w:val="009844F7"/>
    <w:rsid w:val="00986D2C"/>
    <w:rsid w:val="00987810"/>
    <w:rsid w:val="0099079E"/>
    <w:rsid w:val="00990902"/>
    <w:rsid w:val="00993B2F"/>
    <w:rsid w:val="00995FFD"/>
    <w:rsid w:val="009A45B0"/>
    <w:rsid w:val="009A6A6F"/>
    <w:rsid w:val="009A6D51"/>
    <w:rsid w:val="009A6FE1"/>
    <w:rsid w:val="009A7ED9"/>
    <w:rsid w:val="009B1737"/>
    <w:rsid w:val="009B1B69"/>
    <w:rsid w:val="009B518B"/>
    <w:rsid w:val="009C31B1"/>
    <w:rsid w:val="009C3A3F"/>
    <w:rsid w:val="009C470D"/>
    <w:rsid w:val="009C537E"/>
    <w:rsid w:val="009C638B"/>
    <w:rsid w:val="009D1BFF"/>
    <w:rsid w:val="009D2696"/>
    <w:rsid w:val="009D2862"/>
    <w:rsid w:val="009D3626"/>
    <w:rsid w:val="009D635E"/>
    <w:rsid w:val="009D68FB"/>
    <w:rsid w:val="009E04B3"/>
    <w:rsid w:val="009E0DFC"/>
    <w:rsid w:val="009E5B74"/>
    <w:rsid w:val="009E7C14"/>
    <w:rsid w:val="009F1266"/>
    <w:rsid w:val="009F419C"/>
    <w:rsid w:val="009F43E0"/>
    <w:rsid w:val="00A055A5"/>
    <w:rsid w:val="00A06703"/>
    <w:rsid w:val="00A12A7C"/>
    <w:rsid w:val="00A1330E"/>
    <w:rsid w:val="00A1461F"/>
    <w:rsid w:val="00A20E8F"/>
    <w:rsid w:val="00A22DFD"/>
    <w:rsid w:val="00A25562"/>
    <w:rsid w:val="00A36676"/>
    <w:rsid w:val="00A375DC"/>
    <w:rsid w:val="00A402A1"/>
    <w:rsid w:val="00A43154"/>
    <w:rsid w:val="00A44175"/>
    <w:rsid w:val="00A50D22"/>
    <w:rsid w:val="00A512C3"/>
    <w:rsid w:val="00A52DA8"/>
    <w:rsid w:val="00A571FE"/>
    <w:rsid w:val="00A60395"/>
    <w:rsid w:val="00A622B3"/>
    <w:rsid w:val="00A6287E"/>
    <w:rsid w:val="00A76CE0"/>
    <w:rsid w:val="00A77C2C"/>
    <w:rsid w:val="00A80062"/>
    <w:rsid w:val="00A841CC"/>
    <w:rsid w:val="00A856EB"/>
    <w:rsid w:val="00A9022E"/>
    <w:rsid w:val="00AA1165"/>
    <w:rsid w:val="00AA3F31"/>
    <w:rsid w:val="00AA427F"/>
    <w:rsid w:val="00AA4625"/>
    <w:rsid w:val="00AA46DA"/>
    <w:rsid w:val="00AA664A"/>
    <w:rsid w:val="00AB1119"/>
    <w:rsid w:val="00AB135B"/>
    <w:rsid w:val="00AB1F1A"/>
    <w:rsid w:val="00AB3A9E"/>
    <w:rsid w:val="00AC079B"/>
    <w:rsid w:val="00AC4F34"/>
    <w:rsid w:val="00AC6EC2"/>
    <w:rsid w:val="00AD7352"/>
    <w:rsid w:val="00AE3A63"/>
    <w:rsid w:val="00AE4552"/>
    <w:rsid w:val="00AE5435"/>
    <w:rsid w:val="00AE6315"/>
    <w:rsid w:val="00AF3ABE"/>
    <w:rsid w:val="00AF631D"/>
    <w:rsid w:val="00AF6959"/>
    <w:rsid w:val="00AF778C"/>
    <w:rsid w:val="00B00520"/>
    <w:rsid w:val="00B00F8E"/>
    <w:rsid w:val="00B014D0"/>
    <w:rsid w:val="00B03CB0"/>
    <w:rsid w:val="00B041A9"/>
    <w:rsid w:val="00B0465E"/>
    <w:rsid w:val="00B1218F"/>
    <w:rsid w:val="00B13262"/>
    <w:rsid w:val="00B14561"/>
    <w:rsid w:val="00B14C20"/>
    <w:rsid w:val="00B16238"/>
    <w:rsid w:val="00B227E6"/>
    <w:rsid w:val="00B236EC"/>
    <w:rsid w:val="00B23F8B"/>
    <w:rsid w:val="00B26FEF"/>
    <w:rsid w:val="00B27724"/>
    <w:rsid w:val="00B30F3D"/>
    <w:rsid w:val="00B359DE"/>
    <w:rsid w:val="00B3692F"/>
    <w:rsid w:val="00B40074"/>
    <w:rsid w:val="00B432A0"/>
    <w:rsid w:val="00B4738B"/>
    <w:rsid w:val="00B517F7"/>
    <w:rsid w:val="00B51B11"/>
    <w:rsid w:val="00B52AFC"/>
    <w:rsid w:val="00B52EFE"/>
    <w:rsid w:val="00B53F70"/>
    <w:rsid w:val="00B559BD"/>
    <w:rsid w:val="00B60DCA"/>
    <w:rsid w:val="00B63C73"/>
    <w:rsid w:val="00B672B3"/>
    <w:rsid w:val="00B76DB6"/>
    <w:rsid w:val="00B77DBF"/>
    <w:rsid w:val="00B810DF"/>
    <w:rsid w:val="00B81547"/>
    <w:rsid w:val="00B81FBB"/>
    <w:rsid w:val="00B86837"/>
    <w:rsid w:val="00B902B9"/>
    <w:rsid w:val="00B911C0"/>
    <w:rsid w:val="00B92C59"/>
    <w:rsid w:val="00B95BFE"/>
    <w:rsid w:val="00B96C22"/>
    <w:rsid w:val="00B972D3"/>
    <w:rsid w:val="00BA1705"/>
    <w:rsid w:val="00BA2132"/>
    <w:rsid w:val="00BB4389"/>
    <w:rsid w:val="00BB61BE"/>
    <w:rsid w:val="00BC0273"/>
    <w:rsid w:val="00BC2797"/>
    <w:rsid w:val="00BC4227"/>
    <w:rsid w:val="00BC48D2"/>
    <w:rsid w:val="00BD1366"/>
    <w:rsid w:val="00BD3419"/>
    <w:rsid w:val="00BD43E5"/>
    <w:rsid w:val="00BD59E3"/>
    <w:rsid w:val="00BD7FD7"/>
    <w:rsid w:val="00BE0315"/>
    <w:rsid w:val="00BE05F0"/>
    <w:rsid w:val="00BE1772"/>
    <w:rsid w:val="00BE1DEB"/>
    <w:rsid w:val="00BE3B31"/>
    <w:rsid w:val="00BF0E8E"/>
    <w:rsid w:val="00BF16E5"/>
    <w:rsid w:val="00BF1A7F"/>
    <w:rsid w:val="00BF1B10"/>
    <w:rsid w:val="00BF1F0A"/>
    <w:rsid w:val="00C00F37"/>
    <w:rsid w:val="00C02B1A"/>
    <w:rsid w:val="00C03F51"/>
    <w:rsid w:val="00C04993"/>
    <w:rsid w:val="00C10CC7"/>
    <w:rsid w:val="00C11C58"/>
    <w:rsid w:val="00C13225"/>
    <w:rsid w:val="00C14C86"/>
    <w:rsid w:val="00C15B3B"/>
    <w:rsid w:val="00C229F8"/>
    <w:rsid w:val="00C23389"/>
    <w:rsid w:val="00C322F1"/>
    <w:rsid w:val="00C33284"/>
    <w:rsid w:val="00C351D1"/>
    <w:rsid w:val="00C371FA"/>
    <w:rsid w:val="00C3784A"/>
    <w:rsid w:val="00C4319E"/>
    <w:rsid w:val="00C449AF"/>
    <w:rsid w:val="00C46F61"/>
    <w:rsid w:val="00C47BB2"/>
    <w:rsid w:val="00C51C28"/>
    <w:rsid w:val="00C53456"/>
    <w:rsid w:val="00C57922"/>
    <w:rsid w:val="00C60C2D"/>
    <w:rsid w:val="00C6485F"/>
    <w:rsid w:val="00C654CB"/>
    <w:rsid w:val="00C70043"/>
    <w:rsid w:val="00C735FB"/>
    <w:rsid w:val="00C73861"/>
    <w:rsid w:val="00C7432C"/>
    <w:rsid w:val="00C75791"/>
    <w:rsid w:val="00C75AB8"/>
    <w:rsid w:val="00C76304"/>
    <w:rsid w:val="00C8346B"/>
    <w:rsid w:val="00C83B2D"/>
    <w:rsid w:val="00C84955"/>
    <w:rsid w:val="00C86467"/>
    <w:rsid w:val="00C86B23"/>
    <w:rsid w:val="00C942C1"/>
    <w:rsid w:val="00C95C72"/>
    <w:rsid w:val="00C96B86"/>
    <w:rsid w:val="00C97DF7"/>
    <w:rsid w:val="00CA0560"/>
    <w:rsid w:val="00CA1A6A"/>
    <w:rsid w:val="00CA6108"/>
    <w:rsid w:val="00CB4667"/>
    <w:rsid w:val="00CB5736"/>
    <w:rsid w:val="00CB766B"/>
    <w:rsid w:val="00CC356D"/>
    <w:rsid w:val="00CC67BB"/>
    <w:rsid w:val="00CD109D"/>
    <w:rsid w:val="00CD1E9D"/>
    <w:rsid w:val="00CD6ABB"/>
    <w:rsid w:val="00CE5CF2"/>
    <w:rsid w:val="00CE7E6A"/>
    <w:rsid w:val="00CF13B6"/>
    <w:rsid w:val="00D00A5D"/>
    <w:rsid w:val="00D00A87"/>
    <w:rsid w:val="00D02F2F"/>
    <w:rsid w:val="00D03F38"/>
    <w:rsid w:val="00D13087"/>
    <w:rsid w:val="00D16FA0"/>
    <w:rsid w:val="00D235C1"/>
    <w:rsid w:val="00D2604C"/>
    <w:rsid w:val="00D26DCE"/>
    <w:rsid w:val="00D30028"/>
    <w:rsid w:val="00D30DD1"/>
    <w:rsid w:val="00D37CCE"/>
    <w:rsid w:val="00D5130A"/>
    <w:rsid w:val="00D51769"/>
    <w:rsid w:val="00D522D8"/>
    <w:rsid w:val="00D52359"/>
    <w:rsid w:val="00D5491C"/>
    <w:rsid w:val="00D554E8"/>
    <w:rsid w:val="00D5748E"/>
    <w:rsid w:val="00D6034B"/>
    <w:rsid w:val="00D612A9"/>
    <w:rsid w:val="00D61FEF"/>
    <w:rsid w:val="00D66935"/>
    <w:rsid w:val="00D80021"/>
    <w:rsid w:val="00D8415D"/>
    <w:rsid w:val="00D8724C"/>
    <w:rsid w:val="00D9043F"/>
    <w:rsid w:val="00D938C1"/>
    <w:rsid w:val="00DA1AB5"/>
    <w:rsid w:val="00DA2494"/>
    <w:rsid w:val="00DA47A8"/>
    <w:rsid w:val="00DA520E"/>
    <w:rsid w:val="00DA5235"/>
    <w:rsid w:val="00DB206B"/>
    <w:rsid w:val="00DB3592"/>
    <w:rsid w:val="00DB3D26"/>
    <w:rsid w:val="00DB4338"/>
    <w:rsid w:val="00DB4669"/>
    <w:rsid w:val="00DB4C93"/>
    <w:rsid w:val="00DC23E5"/>
    <w:rsid w:val="00DC3F8A"/>
    <w:rsid w:val="00DD1991"/>
    <w:rsid w:val="00DD2144"/>
    <w:rsid w:val="00DD3355"/>
    <w:rsid w:val="00DD46E9"/>
    <w:rsid w:val="00DE0D00"/>
    <w:rsid w:val="00DE16CD"/>
    <w:rsid w:val="00DE6492"/>
    <w:rsid w:val="00DE7625"/>
    <w:rsid w:val="00DF09DA"/>
    <w:rsid w:val="00DF23CC"/>
    <w:rsid w:val="00DF280B"/>
    <w:rsid w:val="00DF28B7"/>
    <w:rsid w:val="00DF37A1"/>
    <w:rsid w:val="00DF56A1"/>
    <w:rsid w:val="00DF68C0"/>
    <w:rsid w:val="00DF6CD5"/>
    <w:rsid w:val="00DF7F5A"/>
    <w:rsid w:val="00E00619"/>
    <w:rsid w:val="00E00FFD"/>
    <w:rsid w:val="00E01993"/>
    <w:rsid w:val="00E04C02"/>
    <w:rsid w:val="00E053B2"/>
    <w:rsid w:val="00E06155"/>
    <w:rsid w:val="00E07FDD"/>
    <w:rsid w:val="00E133A3"/>
    <w:rsid w:val="00E139D5"/>
    <w:rsid w:val="00E14CA5"/>
    <w:rsid w:val="00E152DF"/>
    <w:rsid w:val="00E22D1B"/>
    <w:rsid w:val="00E235F5"/>
    <w:rsid w:val="00E23783"/>
    <w:rsid w:val="00E251E0"/>
    <w:rsid w:val="00E26411"/>
    <w:rsid w:val="00E27515"/>
    <w:rsid w:val="00E307B6"/>
    <w:rsid w:val="00E35BF2"/>
    <w:rsid w:val="00E41AD6"/>
    <w:rsid w:val="00E42017"/>
    <w:rsid w:val="00E42730"/>
    <w:rsid w:val="00E46268"/>
    <w:rsid w:val="00E54098"/>
    <w:rsid w:val="00E55854"/>
    <w:rsid w:val="00E628AD"/>
    <w:rsid w:val="00E64339"/>
    <w:rsid w:val="00E677BD"/>
    <w:rsid w:val="00E70C44"/>
    <w:rsid w:val="00E72B6E"/>
    <w:rsid w:val="00E80CDA"/>
    <w:rsid w:val="00E84061"/>
    <w:rsid w:val="00E872A7"/>
    <w:rsid w:val="00E956A8"/>
    <w:rsid w:val="00EA19E9"/>
    <w:rsid w:val="00EA369D"/>
    <w:rsid w:val="00EA411E"/>
    <w:rsid w:val="00EA506F"/>
    <w:rsid w:val="00EA641F"/>
    <w:rsid w:val="00EA6A5A"/>
    <w:rsid w:val="00EA7496"/>
    <w:rsid w:val="00EB0E88"/>
    <w:rsid w:val="00EB19E0"/>
    <w:rsid w:val="00EB21C0"/>
    <w:rsid w:val="00EB5A80"/>
    <w:rsid w:val="00EB7AF3"/>
    <w:rsid w:val="00EC07DD"/>
    <w:rsid w:val="00EC0D7C"/>
    <w:rsid w:val="00EC3652"/>
    <w:rsid w:val="00EC68EA"/>
    <w:rsid w:val="00EC7F14"/>
    <w:rsid w:val="00ED4478"/>
    <w:rsid w:val="00EE1F4D"/>
    <w:rsid w:val="00EE220A"/>
    <w:rsid w:val="00EE2853"/>
    <w:rsid w:val="00EE300B"/>
    <w:rsid w:val="00EE77C8"/>
    <w:rsid w:val="00EF3C05"/>
    <w:rsid w:val="00EF5D36"/>
    <w:rsid w:val="00EF66FC"/>
    <w:rsid w:val="00F0135B"/>
    <w:rsid w:val="00F02153"/>
    <w:rsid w:val="00F02C0E"/>
    <w:rsid w:val="00F02E73"/>
    <w:rsid w:val="00F07489"/>
    <w:rsid w:val="00F10140"/>
    <w:rsid w:val="00F11BAF"/>
    <w:rsid w:val="00F11CE3"/>
    <w:rsid w:val="00F16FDF"/>
    <w:rsid w:val="00F17DCE"/>
    <w:rsid w:val="00F22750"/>
    <w:rsid w:val="00F23CA1"/>
    <w:rsid w:val="00F2401A"/>
    <w:rsid w:val="00F25596"/>
    <w:rsid w:val="00F25E34"/>
    <w:rsid w:val="00F2646F"/>
    <w:rsid w:val="00F27E65"/>
    <w:rsid w:val="00F3621A"/>
    <w:rsid w:val="00F37721"/>
    <w:rsid w:val="00F405C9"/>
    <w:rsid w:val="00F40A19"/>
    <w:rsid w:val="00F414CD"/>
    <w:rsid w:val="00F414F8"/>
    <w:rsid w:val="00F44FA1"/>
    <w:rsid w:val="00F47626"/>
    <w:rsid w:val="00F47AF1"/>
    <w:rsid w:val="00F47CAB"/>
    <w:rsid w:val="00F50275"/>
    <w:rsid w:val="00F505C7"/>
    <w:rsid w:val="00F51366"/>
    <w:rsid w:val="00F54824"/>
    <w:rsid w:val="00F55980"/>
    <w:rsid w:val="00F566F6"/>
    <w:rsid w:val="00F56CE1"/>
    <w:rsid w:val="00F62D01"/>
    <w:rsid w:val="00F62EE5"/>
    <w:rsid w:val="00F66808"/>
    <w:rsid w:val="00F669C5"/>
    <w:rsid w:val="00F72DEA"/>
    <w:rsid w:val="00F77B87"/>
    <w:rsid w:val="00F77F40"/>
    <w:rsid w:val="00F803B0"/>
    <w:rsid w:val="00F80683"/>
    <w:rsid w:val="00F80E14"/>
    <w:rsid w:val="00F80E25"/>
    <w:rsid w:val="00F81B0A"/>
    <w:rsid w:val="00F844DA"/>
    <w:rsid w:val="00F869B7"/>
    <w:rsid w:val="00F9005C"/>
    <w:rsid w:val="00F904AE"/>
    <w:rsid w:val="00F93296"/>
    <w:rsid w:val="00F954D4"/>
    <w:rsid w:val="00FA0966"/>
    <w:rsid w:val="00FA41C1"/>
    <w:rsid w:val="00FA4277"/>
    <w:rsid w:val="00FA6905"/>
    <w:rsid w:val="00FA7A01"/>
    <w:rsid w:val="00FB03E9"/>
    <w:rsid w:val="00FB0909"/>
    <w:rsid w:val="00FB13E6"/>
    <w:rsid w:val="00FB2BF1"/>
    <w:rsid w:val="00FB4456"/>
    <w:rsid w:val="00FB5D74"/>
    <w:rsid w:val="00FC0EA0"/>
    <w:rsid w:val="00FC23AE"/>
    <w:rsid w:val="00FC25B6"/>
    <w:rsid w:val="00FC3A0E"/>
    <w:rsid w:val="00FC4B44"/>
    <w:rsid w:val="00FC5C3F"/>
    <w:rsid w:val="00FD0A3A"/>
    <w:rsid w:val="00FD16AF"/>
    <w:rsid w:val="00FD1F4D"/>
    <w:rsid w:val="00FD2A3E"/>
    <w:rsid w:val="00FD5BD4"/>
    <w:rsid w:val="00FD7077"/>
    <w:rsid w:val="00FE196D"/>
    <w:rsid w:val="00FE5B7C"/>
    <w:rsid w:val="00FE5BBC"/>
    <w:rsid w:val="00FF507F"/>
    <w:rsid w:val="00FF649E"/>
    <w:rsid w:val="00FF6796"/>
    <w:rsid w:val="00FF6FCC"/>
    <w:rsid w:val="00FF6F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character" w:styleId="Refdecomentrio">
    <w:name w:val="annotation reference"/>
    <w:basedOn w:val="Fontepargpadro"/>
    <w:semiHidden/>
    <w:unhideWhenUsed/>
    <w:rsid w:val="0015519E"/>
    <w:rPr>
      <w:sz w:val="16"/>
      <w:szCs w:val="16"/>
    </w:rPr>
  </w:style>
  <w:style w:type="paragraph" w:styleId="Textodecomentrio">
    <w:name w:val="annotation text"/>
    <w:basedOn w:val="Normal"/>
    <w:link w:val="TextodecomentrioChar"/>
    <w:unhideWhenUsed/>
    <w:rsid w:val="0015519E"/>
    <w:rPr>
      <w:sz w:val="20"/>
      <w:szCs w:val="20"/>
    </w:rPr>
  </w:style>
  <w:style w:type="character" w:customStyle="1" w:styleId="TextodecomentrioChar">
    <w:name w:val="Texto de comentário Char"/>
    <w:basedOn w:val="Fontepargpadro"/>
    <w:link w:val="Textodecomentrio"/>
    <w:rsid w:val="0015519E"/>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15519E"/>
    <w:rPr>
      <w:b/>
      <w:bCs/>
    </w:rPr>
  </w:style>
  <w:style w:type="character" w:customStyle="1" w:styleId="AssuntodocomentrioChar">
    <w:name w:val="Assunto do comentário Char"/>
    <w:basedOn w:val="TextodecomentrioChar"/>
    <w:link w:val="Assuntodocomentrio"/>
    <w:semiHidden/>
    <w:rsid w:val="0015519E"/>
    <w:rPr>
      <w:rFonts w:ascii="Ecofont_Spranq_eco_Sans" w:hAnsi="Ecofont_Spranq_eco_Sans" w:cs="Tahoma"/>
      <w:b/>
      <w:bCs/>
    </w:rPr>
  </w:style>
  <w:style w:type="character" w:styleId="TextodoEspaoReservado">
    <w:name w:val="Placeholder Text"/>
    <w:basedOn w:val="Fontepargpadro"/>
    <w:uiPriority w:val="99"/>
    <w:semiHidden/>
    <w:rsid w:val="00DD3355"/>
    <w:rPr>
      <w:color w:val="808080"/>
    </w:rPr>
  </w:style>
  <w:style w:type="paragraph" w:styleId="Cabealho">
    <w:name w:val="header"/>
    <w:basedOn w:val="Normal"/>
    <w:link w:val="CabealhoChar"/>
    <w:uiPriority w:val="99"/>
    <w:unhideWhenUsed/>
    <w:rsid w:val="00DF23CC"/>
    <w:pPr>
      <w:tabs>
        <w:tab w:val="center" w:pos="4252"/>
        <w:tab w:val="right" w:pos="8504"/>
      </w:tabs>
    </w:pPr>
  </w:style>
  <w:style w:type="character" w:customStyle="1" w:styleId="CabealhoChar">
    <w:name w:val="Cabeçalho Char"/>
    <w:basedOn w:val="Fontepargpadro"/>
    <w:link w:val="Cabealho"/>
    <w:uiPriority w:val="99"/>
    <w:rsid w:val="00DF23CC"/>
    <w:rPr>
      <w:rFonts w:ascii="Ecofont_Spranq_eco_Sans" w:hAnsi="Ecofont_Spranq_eco_Sans" w:cs="Tahoma"/>
      <w:sz w:val="24"/>
      <w:szCs w:val="24"/>
    </w:rPr>
  </w:style>
  <w:style w:type="paragraph" w:styleId="Rodap">
    <w:name w:val="footer"/>
    <w:basedOn w:val="Normal"/>
    <w:link w:val="RodapChar"/>
    <w:uiPriority w:val="99"/>
    <w:unhideWhenUsed/>
    <w:rsid w:val="00DF23CC"/>
    <w:pPr>
      <w:tabs>
        <w:tab w:val="center" w:pos="4252"/>
        <w:tab w:val="right" w:pos="8504"/>
      </w:tabs>
    </w:pPr>
  </w:style>
  <w:style w:type="character" w:customStyle="1" w:styleId="RodapChar">
    <w:name w:val="Rodapé Char"/>
    <w:basedOn w:val="Fontepargpadro"/>
    <w:link w:val="Rodap"/>
    <w:uiPriority w:val="99"/>
    <w:rsid w:val="00DF23CC"/>
    <w:rPr>
      <w:rFonts w:ascii="Ecofont_Spranq_eco_Sans" w:hAnsi="Ecofont_Spranq_eco_Sans" w:cs="Tahoma"/>
      <w:sz w:val="24"/>
      <w:szCs w:val="24"/>
    </w:rPr>
  </w:style>
  <w:style w:type="paragraph" w:customStyle="1" w:styleId="Normal1">
    <w:name w:val="Normal1"/>
    <w:basedOn w:val="Normal"/>
    <w:uiPriority w:val="99"/>
    <w:rsid w:val="00565CA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cs="Times New Roman"/>
      <w:spacing w:val="-3"/>
      <w:szCs w:val="20"/>
    </w:rPr>
  </w:style>
  <w:style w:type="table" w:styleId="Tabelacomgrade">
    <w:name w:val="Table Grid"/>
    <w:basedOn w:val="Tabelanormal"/>
    <w:rsid w:val="00237D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rte">
    <w:name w:val="Strong"/>
    <w:basedOn w:val="Fontepargpadro"/>
    <w:uiPriority w:val="22"/>
    <w:qFormat/>
    <w:rsid w:val="0085750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character" w:styleId="Refdecomentrio">
    <w:name w:val="annotation reference"/>
    <w:basedOn w:val="Fontepargpadro"/>
    <w:semiHidden/>
    <w:unhideWhenUsed/>
    <w:rsid w:val="0015519E"/>
    <w:rPr>
      <w:sz w:val="16"/>
      <w:szCs w:val="16"/>
    </w:rPr>
  </w:style>
  <w:style w:type="paragraph" w:styleId="Textodecomentrio">
    <w:name w:val="annotation text"/>
    <w:basedOn w:val="Normal"/>
    <w:link w:val="TextodecomentrioChar"/>
    <w:unhideWhenUsed/>
    <w:rsid w:val="0015519E"/>
    <w:rPr>
      <w:sz w:val="20"/>
      <w:szCs w:val="20"/>
    </w:rPr>
  </w:style>
  <w:style w:type="character" w:customStyle="1" w:styleId="TextodecomentrioChar">
    <w:name w:val="Texto de comentário Char"/>
    <w:basedOn w:val="Fontepargpadro"/>
    <w:link w:val="Textodecomentrio"/>
    <w:rsid w:val="0015519E"/>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15519E"/>
    <w:rPr>
      <w:b/>
      <w:bCs/>
    </w:rPr>
  </w:style>
  <w:style w:type="character" w:customStyle="1" w:styleId="AssuntodocomentrioChar">
    <w:name w:val="Assunto do comentário Char"/>
    <w:basedOn w:val="TextodecomentrioChar"/>
    <w:link w:val="Assuntodocomentrio"/>
    <w:semiHidden/>
    <w:rsid w:val="0015519E"/>
    <w:rPr>
      <w:rFonts w:ascii="Ecofont_Spranq_eco_Sans" w:hAnsi="Ecofont_Spranq_eco_Sans" w:cs="Tahoma"/>
      <w:b/>
      <w:bCs/>
    </w:rPr>
  </w:style>
  <w:style w:type="character" w:styleId="TextodoEspaoReservado">
    <w:name w:val="Placeholder Text"/>
    <w:basedOn w:val="Fontepargpadro"/>
    <w:uiPriority w:val="99"/>
    <w:semiHidden/>
    <w:rsid w:val="00DD3355"/>
    <w:rPr>
      <w:color w:val="808080"/>
    </w:rPr>
  </w:style>
  <w:style w:type="paragraph" w:styleId="Cabealho">
    <w:name w:val="header"/>
    <w:basedOn w:val="Normal"/>
    <w:link w:val="CabealhoChar"/>
    <w:uiPriority w:val="99"/>
    <w:unhideWhenUsed/>
    <w:rsid w:val="00DF23CC"/>
    <w:pPr>
      <w:tabs>
        <w:tab w:val="center" w:pos="4252"/>
        <w:tab w:val="right" w:pos="8504"/>
      </w:tabs>
    </w:pPr>
  </w:style>
  <w:style w:type="character" w:customStyle="1" w:styleId="CabealhoChar">
    <w:name w:val="Cabeçalho Char"/>
    <w:basedOn w:val="Fontepargpadro"/>
    <w:link w:val="Cabealho"/>
    <w:uiPriority w:val="99"/>
    <w:rsid w:val="00DF23CC"/>
    <w:rPr>
      <w:rFonts w:ascii="Ecofont_Spranq_eco_Sans" w:hAnsi="Ecofont_Spranq_eco_Sans" w:cs="Tahoma"/>
      <w:sz w:val="24"/>
      <w:szCs w:val="24"/>
    </w:rPr>
  </w:style>
  <w:style w:type="paragraph" w:styleId="Rodap">
    <w:name w:val="footer"/>
    <w:basedOn w:val="Normal"/>
    <w:link w:val="RodapChar"/>
    <w:uiPriority w:val="99"/>
    <w:unhideWhenUsed/>
    <w:rsid w:val="00DF23CC"/>
    <w:pPr>
      <w:tabs>
        <w:tab w:val="center" w:pos="4252"/>
        <w:tab w:val="right" w:pos="8504"/>
      </w:tabs>
    </w:pPr>
  </w:style>
  <w:style w:type="character" w:customStyle="1" w:styleId="RodapChar">
    <w:name w:val="Rodapé Char"/>
    <w:basedOn w:val="Fontepargpadro"/>
    <w:link w:val="Rodap"/>
    <w:uiPriority w:val="99"/>
    <w:rsid w:val="00DF23CC"/>
    <w:rPr>
      <w:rFonts w:ascii="Ecofont_Spranq_eco_Sans" w:hAnsi="Ecofont_Spranq_eco_Sans" w:cs="Tahoma"/>
      <w:sz w:val="24"/>
      <w:szCs w:val="24"/>
    </w:rPr>
  </w:style>
  <w:style w:type="paragraph" w:customStyle="1" w:styleId="Normal1">
    <w:name w:val="Normal1"/>
    <w:basedOn w:val="Normal"/>
    <w:uiPriority w:val="99"/>
    <w:rsid w:val="00565CA1"/>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cs="Times New Roman"/>
      <w:spacing w:val="-3"/>
      <w:szCs w:val="20"/>
    </w:rPr>
  </w:style>
  <w:style w:type="table" w:styleId="Tabelacomgrade">
    <w:name w:val="Table Grid"/>
    <w:basedOn w:val="Tabelanormal"/>
    <w:rsid w:val="00237D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rte">
    <w:name w:val="Strong"/>
    <w:basedOn w:val="Fontepargpadro"/>
    <w:uiPriority w:val="22"/>
    <w:qFormat/>
    <w:rsid w:val="0085750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69873122">
      <w:bodyDiv w:val="1"/>
      <w:marLeft w:val="0"/>
      <w:marRight w:val="0"/>
      <w:marTop w:val="0"/>
      <w:marBottom w:val="0"/>
      <w:divBdr>
        <w:top w:val="none" w:sz="0" w:space="0" w:color="auto"/>
        <w:left w:val="none" w:sz="0" w:space="0" w:color="auto"/>
        <w:bottom w:val="none" w:sz="0" w:space="0" w:color="auto"/>
        <w:right w:val="none" w:sz="0" w:space="0" w:color="auto"/>
      </w:divBdr>
      <w:divsChild>
        <w:div w:id="2115854179">
          <w:marLeft w:val="0"/>
          <w:marRight w:val="0"/>
          <w:marTop w:val="0"/>
          <w:marBottom w:val="0"/>
          <w:divBdr>
            <w:top w:val="none" w:sz="0" w:space="0" w:color="auto"/>
            <w:left w:val="none" w:sz="0" w:space="0" w:color="auto"/>
            <w:bottom w:val="none" w:sz="0" w:space="0" w:color="auto"/>
            <w:right w:val="none" w:sz="0" w:space="0" w:color="auto"/>
          </w:divBdr>
        </w:div>
      </w:divsChild>
    </w:div>
    <w:div w:id="213196371">
      <w:bodyDiv w:val="1"/>
      <w:marLeft w:val="0"/>
      <w:marRight w:val="0"/>
      <w:marTop w:val="0"/>
      <w:marBottom w:val="0"/>
      <w:divBdr>
        <w:top w:val="none" w:sz="0" w:space="0" w:color="auto"/>
        <w:left w:val="none" w:sz="0" w:space="0" w:color="auto"/>
        <w:bottom w:val="none" w:sz="0" w:space="0" w:color="auto"/>
        <w:right w:val="none" w:sz="0" w:space="0" w:color="auto"/>
      </w:divBdr>
      <w:divsChild>
        <w:div w:id="768887700">
          <w:marLeft w:val="0"/>
          <w:marRight w:val="0"/>
          <w:marTop w:val="0"/>
          <w:marBottom w:val="0"/>
          <w:divBdr>
            <w:top w:val="none" w:sz="0" w:space="0" w:color="auto"/>
            <w:left w:val="none" w:sz="0" w:space="0" w:color="auto"/>
            <w:bottom w:val="none" w:sz="0" w:space="0" w:color="auto"/>
            <w:right w:val="none" w:sz="0" w:space="0" w:color="auto"/>
          </w:divBdr>
        </w:div>
      </w:divsChild>
    </w:div>
    <w:div w:id="279000217">
      <w:bodyDiv w:val="1"/>
      <w:marLeft w:val="0"/>
      <w:marRight w:val="0"/>
      <w:marTop w:val="0"/>
      <w:marBottom w:val="0"/>
      <w:divBdr>
        <w:top w:val="none" w:sz="0" w:space="0" w:color="auto"/>
        <w:left w:val="none" w:sz="0" w:space="0" w:color="auto"/>
        <w:bottom w:val="none" w:sz="0" w:space="0" w:color="auto"/>
        <w:right w:val="none" w:sz="0" w:space="0" w:color="auto"/>
      </w:divBdr>
      <w:divsChild>
        <w:div w:id="2123644646">
          <w:marLeft w:val="0"/>
          <w:marRight w:val="0"/>
          <w:marTop w:val="0"/>
          <w:marBottom w:val="0"/>
          <w:divBdr>
            <w:top w:val="none" w:sz="0" w:space="0" w:color="auto"/>
            <w:left w:val="none" w:sz="0" w:space="0" w:color="auto"/>
            <w:bottom w:val="none" w:sz="0" w:space="0" w:color="auto"/>
            <w:right w:val="none" w:sz="0" w:space="0" w:color="auto"/>
          </w:divBdr>
        </w:div>
      </w:divsChild>
    </w:div>
    <w:div w:id="318463866">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46225588">
      <w:bodyDiv w:val="1"/>
      <w:marLeft w:val="0"/>
      <w:marRight w:val="0"/>
      <w:marTop w:val="0"/>
      <w:marBottom w:val="0"/>
      <w:divBdr>
        <w:top w:val="none" w:sz="0" w:space="0" w:color="auto"/>
        <w:left w:val="none" w:sz="0" w:space="0" w:color="auto"/>
        <w:bottom w:val="none" w:sz="0" w:space="0" w:color="auto"/>
        <w:right w:val="none" w:sz="0" w:space="0" w:color="auto"/>
      </w:divBdr>
      <w:divsChild>
        <w:div w:id="734283586">
          <w:marLeft w:val="0"/>
          <w:marRight w:val="0"/>
          <w:marTop w:val="0"/>
          <w:marBottom w:val="0"/>
          <w:divBdr>
            <w:top w:val="none" w:sz="0" w:space="0" w:color="auto"/>
            <w:left w:val="none" w:sz="0" w:space="0" w:color="auto"/>
            <w:bottom w:val="none" w:sz="0" w:space="0" w:color="auto"/>
            <w:right w:val="none" w:sz="0" w:space="0" w:color="auto"/>
          </w:divBdr>
        </w:div>
      </w:divsChild>
    </w:div>
    <w:div w:id="1075979712">
      <w:bodyDiv w:val="1"/>
      <w:marLeft w:val="0"/>
      <w:marRight w:val="0"/>
      <w:marTop w:val="0"/>
      <w:marBottom w:val="0"/>
      <w:divBdr>
        <w:top w:val="none" w:sz="0" w:space="0" w:color="auto"/>
        <w:left w:val="none" w:sz="0" w:space="0" w:color="auto"/>
        <w:bottom w:val="none" w:sz="0" w:space="0" w:color="auto"/>
        <w:right w:val="none" w:sz="0" w:space="0" w:color="auto"/>
      </w:divBdr>
      <w:divsChild>
        <w:div w:id="1520512535">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19052626">
      <w:bodyDiv w:val="1"/>
      <w:marLeft w:val="0"/>
      <w:marRight w:val="0"/>
      <w:marTop w:val="0"/>
      <w:marBottom w:val="0"/>
      <w:divBdr>
        <w:top w:val="none" w:sz="0" w:space="0" w:color="auto"/>
        <w:left w:val="none" w:sz="0" w:space="0" w:color="auto"/>
        <w:bottom w:val="none" w:sz="0" w:space="0" w:color="auto"/>
        <w:right w:val="none" w:sz="0" w:space="0" w:color="auto"/>
      </w:divBdr>
      <w:divsChild>
        <w:div w:id="665671351">
          <w:marLeft w:val="0"/>
          <w:marRight w:val="0"/>
          <w:marTop w:val="0"/>
          <w:marBottom w:val="0"/>
          <w:divBdr>
            <w:top w:val="none" w:sz="0" w:space="0" w:color="auto"/>
            <w:left w:val="none" w:sz="0" w:space="0" w:color="auto"/>
            <w:bottom w:val="none" w:sz="0" w:space="0" w:color="auto"/>
            <w:right w:val="none" w:sz="0" w:space="0" w:color="auto"/>
          </w:divBdr>
        </w:div>
      </w:divsChild>
    </w:div>
    <w:div w:id="1242445073">
      <w:bodyDiv w:val="1"/>
      <w:marLeft w:val="0"/>
      <w:marRight w:val="0"/>
      <w:marTop w:val="0"/>
      <w:marBottom w:val="0"/>
      <w:divBdr>
        <w:top w:val="none" w:sz="0" w:space="0" w:color="auto"/>
        <w:left w:val="none" w:sz="0" w:space="0" w:color="auto"/>
        <w:bottom w:val="none" w:sz="0" w:space="0" w:color="auto"/>
        <w:right w:val="none" w:sz="0" w:space="0" w:color="auto"/>
      </w:divBdr>
      <w:divsChild>
        <w:div w:id="125319663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8958056">
      <w:bodyDiv w:val="1"/>
      <w:marLeft w:val="0"/>
      <w:marRight w:val="0"/>
      <w:marTop w:val="0"/>
      <w:marBottom w:val="0"/>
      <w:divBdr>
        <w:top w:val="none" w:sz="0" w:space="0" w:color="auto"/>
        <w:left w:val="none" w:sz="0" w:space="0" w:color="auto"/>
        <w:bottom w:val="none" w:sz="0" w:space="0" w:color="auto"/>
        <w:right w:val="none" w:sz="0" w:space="0" w:color="auto"/>
      </w:divBdr>
      <w:divsChild>
        <w:div w:id="449132904">
          <w:marLeft w:val="0"/>
          <w:marRight w:val="0"/>
          <w:marTop w:val="0"/>
          <w:marBottom w:val="0"/>
          <w:divBdr>
            <w:top w:val="none" w:sz="0" w:space="0" w:color="auto"/>
            <w:left w:val="none" w:sz="0" w:space="0" w:color="auto"/>
            <w:bottom w:val="none" w:sz="0" w:space="0" w:color="auto"/>
            <w:right w:val="none" w:sz="0" w:space="0" w:color="auto"/>
          </w:divBdr>
        </w:div>
      </w:divsChild>
    </w:div>
    <w:div w:id="1593466446">
      <w:bodyDiv w:val="1"/>
      <w:marLeft w:val="0"/>
      <w:marRight w:val="0"/>
      <w:marTop w:val="0"/>
      <w:marBottom w:val="0"/>
      <w:divBdr>
        <w:top w:val="none" w:sz="0" w:space="0" w:color="auto"/>
        <w:left w:val="none" w:sz="0" w:space="0" w:color="auto"/>
        <w:bottom w:val="none" w:sz="0" w:space="0" w:color="auto"/>
        <w:right w:val="none" w:sz="0" w:space="0" w:color="auto"/>
      </w:divBdr>
    </w:div>
    <w:div w:id="1844514160">
      <w:bodyDiv w:val="1"/>
      <w:marLeft w:val="0"/>
      <w:marRight w:val="0"/>
      <w:marTop w:val="0"/>
      <w:marBottom w:val="0"/>
      <w:divBdr>
        <w:top w:val="none" w:sz="0" w:space="0" w:color="auto"/>
        <w:left w:val="none" w:sz="0" w:space="0" w:color="auto"/>
        <w:bottom w:val="none" w:sz="0" w:space="0" w:color="auto"/>
        <w:right w:val="none" w:sz="0" w:space="0" w:color="auto"/>
      </w:divBdr>
      <w:divsChild>
        <w:div w:id="1616132650">
          <w:marLeft w:val="0"/>
          <w:marRight w:val="0"/>
          <w:marTop w:val="0"/>
          <w:marBottom w:val="0"/>
          <w:divBdr>
            <w:top w:val="none" w:sz="0" w:space="0" w:color="auto"/>
            <w:left w:val="none" w:sz="0" w:space="0" w:color="auto"/>
            <w:bottom w:val="none" w:sz="0" w:space="0" w:color="auto"/>
            <w:right w:val="none" w:sz="0" w:space="0" w:color="auto"/>
          </w:divBdr>
        </w:div>
      </w:divsChild>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92A5E1-1A3D-4EEE-8060-6C64411B2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97</TotalTime>
  <Pages>38</Pages>
  <Words>13789</Words>
  <Characters>75903</Characters>
  <Application>Microsoft Office Word</Application>
  <DocSecurity>0</DocSecurity>
  <Lines>632</Lines>
  <Paragraphs>179</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89513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Vania Claudia Alvina de Sousa Silva</cp:lastModifiedBy>
  <cp:revision>4</cp:revision>
  <cp:lastPrinted>2015-03-09T14:15:00Z</cp:lastPrinted>
  <dcterms:created xsi:type="dcterms:W3CDTF">2015-01-26T12:43:00Z</dcterms:created>
  <dcterms:modified xsi:type="dcterms:W3CDTF">2015-03-09T14:15:00Z</dcterms:modified>
</cp:coreProperties>
</file>